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715DB7" w:rsidRPr="00572072" w:rsidRDefault="000054AC" w:rsidP="00C11E82">
      <w:pPr>
        <w:ind w:left="5245"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  <w:r w:rsidRPr="00572072">
        <w:rPr>
          <w:color w:val="000000" w:themeColor="text1"/>
          <w:sz w:val="28"/>
          <w:szCs w:val="28"/>
          <w:lang w:val="ru-RU"/>
        </w:rPr>
        <w:t xml:space="preserve">Приложение </w:t>
      </w:r>
      <w:r w:rsidR="00376187" w:rsidRPr="00572072">
        <w:rPr>
          <w:color w:val="000000" w:themeColor="text1"/>
          <w:sz w:val="28"/>
          <w:szCs w:val="28"/>
          <w:lang w:val="ru-RU"/>
        </w:rPr>
        <w:t>1</w:t>
      </w:r>
      <w:r w:rsidR="00D30369">
        <w:rPr>
          <w:color w:val="000000" w:themeColor="text1"/>
          <w:sz w:val="28"/>
          <w:szCs w:val="28"/>
          <w:lang w:val="ru-RU"/>
        </w:rPr>
        <w:t>2</w:t>
      </w:r>
    </w:p>
    <w:p w:rsidR="00380B10" w:rsidRDefault="0000195E" w:rsidP="00C11E82">
      <w:pPr>
        <w:pStyle w:val="a3"/>
        <w:spacing w:before="0" w:beforeAutospacing="0" w:after="0" w:afterAutospacing="0"/>
        <w:ind w:left="5245"/>
        <w:rPr>
          <w:color w:val="000000" w:themeColor="text1"/>
          <w:sz w:val="28"/>
          <w:szCs w:val="28"/>
          <w:lang w:val="ru-RU"/>
        </w:rPr>
      </w:pPr>
      <w:r w:rsidRPr="00572072">
        <w:rPr>
          <w:color w:val="000000" w:themeColor="text1"/>
          <w:sz w:val="28"/>
          <w:szCs w:val="28"/>
          <w:lang w:val="ru-RU"/>
        </w:rPr>
        <w:t xml:space="preserve">к Правилам организации кассовой работы </w:t>
      </w:r>
      <w:r w:rsidR="0018497F">
        <w:rPr>
          <w:color w:val="000000" w:themeColor="text1"/>
          <w:sz w:val="28"/>
          <w:szCs w:val="28"/>
          <w:lang w:val="ru-RU"/>
        </w:rPr>
        <w:t xml:space="preserve">в </w:t>
      </w:r>
      <w:r w:rsidR="00E952A0">
        <w:rPr>
          <w:color w:val="000000" w:themeColor="text1"/>
          <w:sz w:val="28"/>
          <w:szCs w:val="28"/>
          <w:lang w:val="ru-RU"/>
        </w:rPr>
        <w:t>банков</w:t>
      </w:r>
      <w:r w:rsidR="00D30369">
        <w:rPr>
          <w:color w:val="000000" w:themeColor="text1"/>
          <w:sz w:val="28"/>
          <w:szCs w:val="28"/>
          <w:lang w:val="ru-RU"/>
        </w:rPr>
        <w:t>ских учреждени</w:t>
      </w:r>
      <w:r w:rsidR="0018497F">
        <w:rPr>
          <w:color w:val="000000" w:themeColor="text1"/>
          <w:sz w:val="28"/>
          <w:szCs w:val="28"/>
          <w:lang w:val="ru-RU"/>
        </w:rPr>
        <w:t>ях</w:t>
      </w:r>
      <w:r w:rsidR="00E952A0">
        <w:rPr>
          <w:color w:val="000000" w:themeColor="text1"/>
          <w:sz w:val="28"/>
          <w:szCs w:val="28"/>
          <w:lang w:val="ru-RU"/>
        </w:rPr>
        <w:t xml:space="preserve"> </w:t>
      </w:r>
      <w:del w:id="1" w:author="Ольга Лопухина" w:date="2019-03-11T17:06:00Z">
        <w:r w:rsidR="0018497F" w:rsidDel="00B3277A">
          <w:rPr>
            <w:color w:val="000000" w:themeColor="text1"/>
            <w:sz w:val="28"/>
            <w:szCs w:val="28"/>
            <w:lang w:val="ru-RU"/>
          </w:rPr>
          <w:delText xml:space="preserve">на территории </w:delText>
        </w:r>
        <w:r w:rsidRPr="00572072" w:rsidDel="00B3277A">
          <w:rPr>
            <w:color w:val="000000" w:themeColor="text1"/>
            <w:sz w:val="28"/>
            <w:szCs w:val="28"/>
            <w:lang w:val="ru-RU"/>
          </w:rPr>
          <w:delText>Донецкой Народной Республик</w:delText>
        </w:r>
        <w:r w:rsidR="0018497F" w:rsidDel="00B3277A">
          <w:rPr>
            <w:color w:val="000000" w:themeColor="text1"/>
            <w:sz w:val="28"/>
            <w:szCs w:val="28"/>
            <w:lang w:val="ru-RU"/>
          </w:rPr>
          <w:delText>и</w:delText>
        </w:r>
        <w:r w:rsidR="00EB03B2" w:rsidRPr="00572072" w:rsidDel="00B3277A">
          <w:rPr>
            <w:color w:val="000000" w:themeColor="text1"/>
            <w:sz w:val="28"/>
            <w:szCs w:val="28"/>
            <w:lang w:val="ru-RU"/>
          </w:rPr>
          <w:delText xml:space="preserve"> </w:delText>
        </w:r>
      </w:del>
    </w:p>
    <w:p w:rsidR="00715DB7" w:rsidRPr="00572072" w:rsidRDefault="00EB03B2" w:rsidP="00C11E82">
      <w:pPr>
        <w:ind w:left="5245"/>
        <w:rPr>
          <w:color w:val="000000" w:themeColor="text1"/>
          <w:sz w:val="28"/>
          <w:szCs w:val="28"/>
          <w:lang w:val="ru-RU"/>
        </w:rPr>
      </w:pPr>
      <w:r w:rsidRPr="00572072">
        <w:rPr>
          <w:color w:val="000000" w:themeColor="text1"/>
          <w:sz w:val="28"/>
          <w:szCs w:val="28"/>
          <w:lang w:val="ru-RU"/>
        </w:rPr>
        <w:t>(</w:t>
      </w:r>
      <w:r w:rsidR="00715DB7" w:rsidRPr="00572072">
        <w:rPr>
          <w:color w:val="000000" w:themeColor="text1"/>
          <w:sz w:val="28"/>
          <w:szCs w:val="28"/>
          <w:lang w:val="ru-RU"/>
        </w:rPr>
        <w:t xml:space="preserve">пункт </w:t>
      </w:r>
      <w:r w:rsidR="004F7F6A">
        <w:rPr>
          <w:color w:val="000000" w:themeColor="text1"/>
          <w:sz w:val="28"/>
          <w:szCs w:val="28"/>
          <w:lang w:val="ru-RU"/>
        </w:rPr>
        <w:t>7</w:t>
      </w:r>
      <w:r w:rsidR="00C11E82">
        <w:rPr>
          <w:color w:val="000000" w:themeColor="text1"/>
          <w:sz w:val="28"/>
          <w:szCs w:val="28"/>
          <w:lang w:val="ru-RU"/>
        </w:rPr>
        <w:t xml:space="preserve"> раздела</w:t>
      </w:r>
      <w:r w:rsidR="00715DB7" w:rsidRPr="00572072">
        <w:rPr>
          <w:color w:val="000000" w:themeColor="text1"/>
          <w:sz w:val="28"/>
          <w:szCs w:val="28"/>
          <w:lang w:val="ru-RU"/>
        </w:rPr>
        <w:t xml:space="preserve"> </w:t>
      </w:r>
      <w:r w:rsidR="00C11E82">
        <w:rPr>
          <w:color w:val="000000" w:themeColor="text1"/>
          <w:sz w:val="28"/>
          <w:szCs w:val="28"/>
          <w:lang w:val="en-US"/>
        </w:rPr>
        <w:t>V</w:t>
      </w:r>
      <w:r w:rsidR="00715DB7" w:rsidRPr="00572072">
        <w:rPr>
          <w:color w:val="000000" w:themeColor="text1"/>
          <w:sz w:val="28"/>
          <w:szCs w:val="28"/>
          <w:lang w:val="ru-RU"/>
        </w:rPr>
        <w:t>)</w:t>
      </w:r>
      <w:r w:rsidR="0000195E" w:rsidRPr="00572072">
        <w:rPr>
          <w:color w:val="000000" w:themeColor="text1"/>
          <w:sz w:val="28"/>
          <w:szCs w:val="28"/>
          <w:lang w:val="ru-RU"/>
        </w:rPr>
        <w:t xml:space="preserve"> </w:t>
      </w:r>
    </w:p>
    <w:p w:rsidR="00C54E22" w:rsidRDefault="00C54E22" w:rsidP="00C54E22">
      <w:pPr>
        <w:jc w:val="right"/>
        <w:rPr>
          <w:color w:val="000000" w:themeColor="text1"/>
          <w:sz w:val="28"/>
          <w:szCs w:val="28"/>
          <w:lang w:val="ru-RU"/>
        </w:rPr>
      </w:pPr>
    </w:p>
    <w:p w:rsidR="002A4093" w:rsidRPr="00572072" w:rsidRDefault="002A4093" w:rsidP="002A4093">
      <w:pPr>
        <w:pStyle w:val="3"/>
        <w:spacing w:before="0" w:beforeAutospacing="0" w:after="0" w:afterAutospacing="0"/>
        <w:jc w:val="center"/>
        <w:rPr>
          <w:color w:val="000000" w:themeColor="text1"/>
          <w:lang w:val="ru-RU"/>
        </w:rPr>
      </w:pPr>
      <w:r w:rsidRPr="00572072">
        <w:rPr>
          <w:color w:val="000000" w:themeColor="text1"/>
          <w:lang w:val="ru-RU"/>
        </w:rPr>
        <w:t xml:space="preserve">Приходный </w:t>
      </w:r>
      <w:proofErr w:type="spellStart"/>
      <w:r w:rsidRPr="00572072">
        <w:rPr>
          <w:color w:val="000000" w:themeColor="text1"/>
          <w:lang w:val="ru-RU"/>
        </w:rPr>
        <w:t>внебалансовый</w:t>
      </w:r>
      <w:proofErr w:type="spellEnd"/>
      <w:r w:rsidRPr="00572072">
        <w:rPr>
          <w:color w:val="000000" w:themeColor="text1"/>
          <w:lang w:val="ru-RU"/>
        </w:rPr>
        <w:t xml:space="preserve"> ордер</w:t>
      </w:r>
    </w:p>
    <w:p w:rsidR="002A4093" w:rsidRPr="00572072" w:rsidRDefault="002A4093" w:rsidP="00C54E22">
      <w:pPr>
        <w:jc w:val="right"/>
        <w:rPr>
          <w:color w:val="000000" w:themeColor="text1"/>
          <w:sz w:val="28"/>
          <w:szCs w:val="28"/>
          <w:lang w:val="ru-RU"/>
        </w:rPr>
      </w:pPr>
    </w:p>
    <w:tbl>
      <w:tblPr>
        <w:tblW w:w="10508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0508"/>
      </w:tblGrid>
      <w:tr w:rsidR="00572072" w:rsidRPr="00572072" w:rsidTr="00816451">
        <w:trPr>
          <w:tblCellSpacing w:w="22" w:type="dxa"/>
          <w:jc w:val="center"/>
        </w:trPr>
        <w:tc>
          <w:tcPr>
            <w:tcW w:w="4958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________________________________________________________________</w:t>
            </w:r>
          </w:p>
          <w:p w:rsidR="00715DB7" w:rsidRPr="001F7941" w:rsidRDefault="006719DC" w:rsidP="00DF132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ru-RU"/>
              </w:rPr>
            </w:pPr>
            <w:r w:rsidRPr="001F7941">
              <w:rPr>
                <w:color w:val="000000" w:themeColor="text1"/>
                <w:lang w:val="ru-RU"/>
              </w:rPr>
              <w:t>(</w:t>
            </w:r>
            <w:r w:rsidR="00715DB7" w:rsidRPr="001F7941">
              <w:rPr>
                <w:color w:val="000000" w:themeColor="text1"/>
                <w:lang w:val="ru-RU"/>
              </w:rPr>
              <w:t xml:space="preserve">наименование </w:t>
            </w:r>
            <w:r w:rsidR="0018497F" w:rsidRPr="001F7941">
              <w:rPr>
                <w:color w:val="000000" w:themeColor="text1"/>
                <w:lang w:val="ru-RU"/>
              </w:rPr>
              <w:t>б</w:t>
            </w:r>
            <w:r w:rsidR="00715DB7" w:rsidRPr="001F7941">
              <w:rPr>
                <w:color w:val="000000" w:themeColor="text1"/>
                <w:lang w:val="ru-RU"/>
              </w:rPr>
              <w:t>анк</w:t>
            </w:r>
            <w:r w:rsidR="00DF1327" w:rsidRPr="001F7941">
              <w:rPr>
                <w:color w:val="000000" w:themeColor="text1"/>
                <w:lang w:val="ru-RU"/>
              </w:rPr>
              <w:t>овского учреждения</w:t>
            </w:r>
            <w:r w:rsidR="00715DB7" w:rsidRPr="001F7941">
              <w:rPr>
                <w:color w:val="000000" w:themeColor="text1"/>
                <w:lang w:val="ru-RU"/>
              </w:rPr>
              <w:t>)</w:t>
            </w:r>
          </w:p>
        </w:tc>
      </w:tr>
    </w:tbl>
    <w:p w:rsidR="00715DB7" w:rsidRPr="00572072" w:rsidRDefault="00715DB7" w:rsidP="00C54E22">
      <w:pPr>
        <w:pStyle w:val="3"/>
        <w:spacing w:before="0" w:beforeAutospacing="0" w:after="0" w:afterAutospacing="0"/>
        <w:jc w:val="center"/>
        <w:rPr>
          <w:color w:val="000000" w:themeColor="text1"/>
          <w:lang w:val="ru-RU"/>
        </w:rPr>
      </w:pPr>
      <w:r w:rsidRPr="00572072">
        <w:rPr>
          <w:color w:val="000000" w:themeColor="text1"/>
          <w:lang w:val="ru-RU"/>
        </w:rPr>
        <w:t xml:space="preserve">Приходный </w:t>
      </w:r>
      <w:proofErr w:type="spellStart"/>
      <w:r w:rsidRPr="00572072">
        <w:rPr>
          <w:color w:val="000000" w:themeColor="text1"/>
          <w:lang w:val="ru-RU"/>
        </w:rPr>
        <w:t>внебалансовый</w:t>
      </w:r>
      <w:proofErr w:type="spellEnd"/>
      <w:r w:rsidRPr="00572072">
        <w:rPr>
          <w:color w:val="000000" w:themeColor="text1"/>
          <w:lang w:val="ru-RU"/>
        </w:rPr>
        <w:t xml:space="preserve"> ордер</w:t>
      </w:r>
    </w:p>
    <w:tbl>
      <w:tblPr>
        <w:tblW w:w="9899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026"/>
        <w:gridCol w:w="238"/>
        <w:gridCol w:w="5635"/>
      </w:tblGrid>
      <w:tr w:rsidR="00572072" w:rsidRPr="00572072" w:rsidTr="005E1EB7">
        <w:trPr>
          <w:tblCellSpacing w:w="22" w:type="dxa"/>
          <w:jc w:val="center"/>
        </w:trPr>
        <w:tc>
          <w:tcPr>
            <w:tcW w:w="4956" w:type="pct"/>
            <w:gridSpan w:val="3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_________________________________</w:t>
            </w:r>
            <w:r w:rsidRPr="00572072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1F7941">
              <w:rPr>
                <w:color w:val="000000" w:themeColor="text1"/>
                <w:lang w:val="ru-RU"/>
              </w:rPr>
              <w:t>(дата осуществления операции)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2000" w:type="pct"/>
          </w:tcPr>
          <w:p w:rsidR="00715DB7" w:rsidRPr="00572072" w:rsidRDefault="00715DB7" w:rsidP="005E1EB7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Принято от __________________</w:t>
            </w:r>
            <w:r w:rsidRPr="00572072">
              <w:rPr>
                <w:color w:val="000000" w:themeColor="text1"/>
                <w:sz w:val="20"/>
                <w:szCs w:val="20"/>
                <w:lang w:val="ru-RU"/>
              </w:rPr>
              <w:br/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(кому </w:t>
            </w:r>
            <w:proofErr w:type="gramStart"/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принадлежат  документы</w:t>
            </w:r>
            <w:proofErr w:type="gramEnd"/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, (ценности)</w:t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br/>
            </w: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_______________________________________</w:t>
            </w:r>
          </w:p>
        </w:tc>
        <w:tc>
          <w:tcPr>
            <w:tcW w:w="108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2803" w:type="pct"/>
          </w:tcPr>
          <w:tbl>
            <w:tblPr>
              <w:tblW w:w="4850" w:type="pct"/>
              <w:jc w:val="center"/>
              <w:tblCellSpacing w:w="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A0" w:firstRow="1" w:lastRow="0" w:firstColumn="1" w:lastColumn="0" w:noHBand="0" w:noVBand="0"/>
            </w:tblPr>
            <w:tblGrid>
              <w:gridCol w:w="1055"/>
              <w:gridCol w:w="2547"/>
              <w:gridCol w:w="1732"/>
            </w:tblGrid>
            <w:tr w:rsidR="00572072" w:rsidRPr="00572072" w:rsidTr="00715DB7">
              <w:trPr>
                <w:tblCellSpacing w:w="22" w:type="dxa"/>
                <w:jc w:val="center"/>
              </w:trPr>
              <w:tc>
                <w:tcPr>
                  <w:tcW w:w="927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2344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Сч</w:t>
                  </w:r>
                  <w:r w:rsidR="00D1756F"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е</w:t>
                  </w:r>
                  <w:r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 xml:space="preserve">т </w:t>
                  </w:r>
                  <w:r w:rsidR="006237FF"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№</w:t>
                  </w:r>
                </w:p>
              </w:tc>
              <w:tc>
                <w:tcPr>
                  <w:tcW w:w="1560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Сумма</w:t>
                  </w:r>
                </w:p>
              </w:tc>
            </w:tr>
            <w:tr w:rsidR="00572072" w:rsidRPr="00572072" w:rsidTr="00715DB7">
              <w:trPr>
                <w:tblCellSpacing w:w="22" w:type="dxa"/>
                <w:jc w:val="center"/>
              </w:trPr>
              <w:tc>
                <w:tcPr>
                  <w:tcW w:w="927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Дебет</w:t>
                  </w:r>
                </w:p>
              </w:tc>
              <w:tc>
                <w:tcPr>
                  <w:tcW w:w="2344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560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  <w:tr w:rsidR="00572072" w:rsidRPr="00572072" w:rsidTr="00715DB7">
              <w:trPr>
                <w:tblCellSpacing w:w="22" w:type="dxa"/>
                <w:jc w:val="center"/>
              </w:trPr>
              <w:tc>
                <w:tcPr>
                  <w:tcW w:w="927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Кредит</w:t>
                  </w:r>
                </w:p>
              </w:tc>
              <w:tc>
                <w:tcPr>
                  <w:tcW w:w="2344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  <w:tc>
                <w:tcPr>
                  <w:tcW w:w="1560" w:type="pct"/>
                </w:tcPr>
                <w:p w:rsidR="00715DB7" w:rsidRPr="00572072" w:rsidRDefault="00715DB7" w:rsidP="00C54E22">
                  <w:pPr>
                    <w:pStyle w:val="a3"/>
                    <w:spacing w:before="0" w:beforeAutospacing="0" w:after="0" w:afterAutospacing="0"/>
                    <w:jc w:val="both"/>
                    <w:rPr>
                      <w:color w:val="000000" w:themeColor="text1"/>
                      <w:sz w:val="20"/>
                      <w:szCs w:val="20"/>
                      <w:lang w:val="ru-RU"/>
                    </w:rPr>
                  </w:pPr>
                  <w:r w:rsidRPr="00572072">
                    <w:rPr>
                      <w:color w:val="000000" w:themeColor="text1"/>
                      <w:sz w:val="20"/>
                      <w:szCs w:val="20"/>
                      <w:lang w:val="ru-RU"/>
                    </w:rPr>
                    <w:t> </w:t>
                  </w:r>
                </w:p>
              </w:tc>
            </w:tr>
          </w:tbl>
          <w:p w:rsidR="00715DB7" w:rsidRPr="00572072" w:rsidRDefault="00715DB7" w:rsidP="00C54E22">
            <w:pPr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:rsidR="00715DB7" w:rsidRPr="00572072" w:rsidRDefault="00715DB7" w:rsidP="00C54E22">
      <w:pPr>
        <w:rPr>
          <w:color w:val="000000" w:themeColor="text1"/>
          <w:sz w:val="20"/>
          <w:szCs w:val="20"/>
          <w:lang w:val="ru-RU"/>
        </w:rPr>
      </w:pPr>
    </w:p>
    <w:tbl>
      <w:tblPr>
        <w:tblW w:w="9637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5865"/>
        <w:gridCol w:w="1861"/>
        <w:gridCol w:w="1911"/>
      </w:tblGrid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Наименование документов (ценностей)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Количество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Сумма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  <w:tr w:rsidR="00572072" w:rsidRPr="00572072" w:rsidTr="005E1EB7">
        <w:trPr>
          <w:tblCellSpacing w:w="22" w:type="dxa"/>
          <w:jc w:val="center"/>
        </w:trPr>
        <w:tc>
          <w:tcPr>
            <w:tcW w:w="3009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943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  <w:tc>
          <w:tcPr>
            <w:tcW w:w="957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572072">
              <w:rPr>
                <w:color w:val="000000" w:themeColor="text1"/>
                <w:sz w:val="20"/>
                <w:szCs w:val="20"/>
                <w:lang w:val="ru-RU"/>
              </w:rPr>
              <w:t> </w:t>
            </w:r>
          </w:p>
        </w:tc>
      </w:tr>
    </w:tbl>
    <w:p w:rsidR="00715DB7" w:rsidRPr="00572072" w:rsidRDefault="00715DB7" w:rsidP="00C54E22">
      <w:pPr>
        <w:rPr>
          <w:color w:val="000000" w:themeColor="text1"/>
          <w:sz w:val="20"/>
          <w:szCs w:val="20"/>
          <w:lang w:val="ru-RU"/>
        </w:rPr>
      </w:pPr>
    </w:p>
    <w:tbl>
      <w:tblPr>
        <w:tblW w:w="9645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9645"/>
      </w:tblGrid>
      <w:tr w:rsidR="00572072" w:rsidRPr="00572072" w:rsidTr="005E1EB7">
        <w:trPr>
          <w:tblCellSpacing w:w="22" w:type="dxa"/>
          <w:jc w:val="center"/>
        </w:trPr>
        <w:tc>
          <w:tcPr>
            <w:tcW w:w="4954" w:type="pct"/>
          </w:tcPr>
          <w:p w:rsidR="00715DB7" w:rsidRPr="00572072" w:rsidRDefault="00715DB7" w:rsidP="00C54E22">
            <w:pPr>
              <w:pStyle w:val="a3"/>
              <w:spacing w:before="0" w:beforeAutospacing="0" w:after="0" w:afterAutospacing="0"/>
              <w:contextualSpacing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Сумма ____________________________________________________________</w:t>
            </w:r>
            <w:r w:rsidR="007150F4">
              <w:rPr>
                <w:color w:val="000000" w:themeColor="text1"/>
                <w:sz w:val="28"/>
                <w:szCs w:val="28"/>
                <w:lang w:val="ru-RU"/>
              </w:rPr>
              <w:t>_</w:t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</w:p>
          <w:p w:rsidR="00715DB7" w:rsidRPr="001F7941" w:rsidRDefault="00715DB7" w:rsidP="00C54E22">
            <w:pPr>
              <w:pStyle w:val="a3"/>
              <w:spacing w:before="0" w:beforeAutospacing="0" w:after="0" w:afterAutospacing="0"/>
              <w:contextualSpacing/>
              <w:rPr>
                <w:color w:val="000000" w:themeColor="text1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                                    </w:t>
            </w:r>
            <w:r w:rsidRPr="001F7941">
              <w:rPr>
                <w:color w:val="000000" w:themeColor="text1"/>
                <w:lang w:val="ru-RU"/>
              </w:rPr>
              <w:t>(прописью)</w:t>
            </w:r>
          </w:p>
          <w:p w:rsidR="00715DB7" w:rsidRPr="001F7941" w:rsidRDefault="00715DB7" w:rsidP="00C54E22">
            <w:pPr>
              <w:pStyle w:val="a3"/>
              <w:spacing w:before="0" w:beforeAutospacing="0" w:after="0" w:afterAutospacing="0"/>
              <w:rPr>
                <w:color w:val="000000" w:themeColor="text1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Основание________________________________</w:t>
            </w:r>
            <w:r w:rsidR="007150F4">
              <w:rPr>
                <w:color w:val="000000" w:themeColor="text1"/>
                <w:sz w:val="28"/>
                <w:szCs w:val="28"/>
                <w:lang w:val="ru-RU"/>
              </w:rPr>
              <w:t>__________________________</w:t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br/>
              <w:t xml:space="preserve">                                              </w:t>
            </w:r>
            <w:proofErr w:type="gramStart"/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2A4093"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 w:rsidR="002A4093" w:rsidRPr="001F7941">
              <w:rPr>
                <w:color w:val="000000" w:themeColor="text1"/>
                <w:lang w:val="ru-RU"/>
              </w:rPr>
              <w:t>(</w:t>
            </w:r>
            <w:proofErr w:type="gramEnd"/>
            <w:r w:rsidRPr="001F7941">
              <w:rPr>
                <w:color w:val="000000" w:themeColor="text1"/>
                <w:lang w:val="ru-RU"/>
              </w:rPr>
              <w:t>указывается в случае наличия)</w:t>
            </w:r>
          </w:p>
          <w:p w:rsidR="00C54E22" w:rsidRPr="00572072" w:rsidRDefault="00C54E22" w:rsidP="00C54E22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</w:p>
          <w:p w:rsidR="00715DB7" w:rsidRPr="00572072" w:rsidRDefault="00715DB7" w:rsidP="00DF1327">
            <w:pPr>
              <w:pStyle w:val="a3"/>
              <w:spacing w:before="0" w:beforeAutospacing="0" w:after="0" w:afterAutospacing="0"/>
              <w:rPr>
                <w:color w:val="000000" w:themeColor="text1"/>
                <w:sz w:val="28"/>
                <w:szCs w:val="28"/>
                <w:lang w:val="ru-RU"/>
              </w:rPr>
            </w:pP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Подписи </w:t>
            </w:r>
            <w:r w:rsidR="0018497F">
              <w:rPr>
                <w:color w:val="000000" w:themeColor="text1"/>
                <w:sz w:val="28"/>
                <w:szCs w:val="28"/>
                <w:lang w:val="ru-RU"/>
              </w:rPr>
              <w:t>б</w:t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>анк</w:t>
            </w:r>
            <w:r w:rsidR="00DF1327">
              <w:rPr>
                <w:color w:val="000000" w:themeColor="text1"/>
                <w:sz w:val="28"/>
                <w:szCs w:val="28"/>
                <w:lang w:val="ru-RU"/>
              </w:rPr>
              <w:t>овского учреждения</w:t>
            </w:r>
            <w:r w:rsidRPr="00572072">
              <w:rPr>
                <w:color w:val="000000" w:themeColor="text1"/>
                <w:sz w:val="28"/>
                <w:szCs w:val="28"/>
                <w:lang w:val="ru-RU"/>
              </w:rPr>
              <w:t xml:space="preserve"> ___________________________________________________________________</w:t>
            </w:r>
          </w:p>
        </w:tc>
      </w:tr>
    </w:tbl>
    <w:p w:rsidR="00C54E22" w:rsidRPr="00572072" w:rsidRDefault="00C54E22" w:rsidP="00C54E22">
      <w:pPr>
        <w:rPr>
          <w:color w:val="000000" w:themeColor="text1"/>
          <w:sz w:val="28"/>
          <w:szCs w:val="28"/>
          <w:lang w:val="ru-RU"/>
        </w:rPr>
      </w:pPr>
    </w:p>
    <w:p w:rsidR="00C54E22" w:rsidRPr="00572072" w:rsidRDefault="00C54E22" w:rsidP="00C54E22">
      <w:pPr>
        <w:rPr>
          <w:color w:val="000000" w:themeColor="text1"/>
          <w:sz w:val="28"/>
          <w:szCs w:val="28"/>
          <w:lang w:val="ru-RU"/>
        </w:rPr>
      </w:pPr>
    </w:p>
    <w:p w:rsidR="007150F4" w:rsidRDefault="007150F4" w:rsidP="007150F4">
      <w:pPr>
        <w:rPr>
          <w:color w:val="000000" w:themeColor="text1"/>
          <w:sz w:val="28"/>
          <w:szCs w:val="28"/>
          <w:lang w:val="ru-RU"/>
        </w:rPr>
      </w:pPr>
    </w:p>
    <w:p w:rsidR="007150F4" w:rsidRDefault="007150F4" w:rsidP="007150F4">
      <w:pPr>
        <w:rPr>
          <w:color w:val="000000" w:themeColor="text1"/>
          <w:sz w:val="28"/>
          <w:szCs w:val="28"/>
          <w:lang w:val="ru-RU"/>
        </w:rPr>
      </w:pPr>
    </w:p>
    <w:p w:rsidR="005E1EB7" w:rsidRDefault="005E1EB7" w:rsidP="005E1EB7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Первый заместитель </w:t>
      </w:r>
    </w:p>
    <w:p w:rsidR="005E1EB7" w:rsidRDefault="005E1EB7" w:rsidP="005E1EB7">
      <w:pPr>
        <w:tabs>
          <w:tab w:val="left" w:pos="7088"/>
        </w:tabs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Председателя                                                                            </w:t>
      </w:r>
      <w:r>
        <w:rPr>
          <w:b/>
          <w:sz w:val="28"/>
          <w:szCs w:val="28"/>
          <w:lang w:val="ru-RU"/>
        </w:rPr>
        <w:t>Ю.А.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>Дмитренко</w:t>
      </w:r>
    </w:p>
    <w:p w:rsidR="00C54E22" w:rsidRPr="00572072" w:rsidRDefault="00C54E22" w:rsidP="00C54E22">
      <w:pPr>
        <w:rPr>
          <w:color w:val="000000" w:themeColor="text1"/>
          <w:sz w:val="28"/>
          <w:szCs w:val="28"/>
          <w:lang w:val="ru-RU"/>
        </w:rPr>
      </w:pPr>
    </w:p>
    <w:sectPr w:rsidR="00C54E22" w:rsidRPr="00572072" w:rsidSect="005E1EB7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0F7" w:rsidRDefault="005C30F7">
      <w:r>
        <w:separator/>
      </w:r>
    </w:p>
  </w:endnote>
  <w:endnote w:type="continuationSeparator" w:id="0">
    <w:p w:rsidR="005C30F7" w:rsidRDefault="005C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0F7" w:rsidRDefault="005C30F7">
      <w:r>
        <w:separator/>
      </w:r>
    </w:p>
  </w:footnote>
  <w:footnote w:type="continuationSeparator" w:id="0">
    <w:p w:rsidR="005C30F7" w:rsidRDefault="005C3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365155"/>
      <w:docPartObj>
        <w:docPartGallery w:val="Page Numbers (Top of Page)"/>
        <w:docPartUnique/>
      </w:docPartObj>
    </w:sdtPr>
    <w:sdtEndPr/>
    <w:sdtContent>
      <w:p w:rsidR="00372A20" w:rsidRPr="00EB49A0" w:rsidRDefault="00372A20">
        <w:pPr>
          <w:pStyle w:val="ac"/>
          <w:jc w:val="center"/>
        </w:pPr>
        <w:r w:rsidRPr="00EB49A0">
          <w:fldChar w:fldCharType="begin"/>
        </w:r>
        <w:r w:rsidRPr="00EB49A0">
          <w:instrText>PAGE   \* MERGEFORMAT</w:instrText>
        </w:r>
        <w:r w:rsidRPr="00EB49A0">
          <w:fldChar w:fldCharType="separate"/>
        </w:r>
        <w:r w:rsidR="0000195E" w:rsidRPr="0000195E">
          <w:rPr>
            <w:noProof/>
            <w:lang w:val="ru-RU"/>
          </w:rPr>
          <w:t>2</w:t>
        </w:r>
        <w:r w:rsidRPr="00EB49A0">
          <w:fldChar w:fldCharType="end"/>
        </w:r>
      </w:p>
    </w:sdtContent>
  </w:sdt>
  <w:p w:rsidR="00372A20" w:rsidRDefault="00372A2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472F"/>
    <w:multiLevelType w:val="hybridMultilevel"/>
    <w:tmpl w:val="100AD64C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0D411EB"/>
    <w:multiLevelType w:val="hybridMultilevel"/>
    <w:tmpl w:val="66648C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49C8"/>
    <w:multiLevelType w:val="hybridMultilevel"/>
    <w:tmpl w:val="6FAEEAB8"/>
    <w:lvl w:ilvl="0" w:tplc="E6D0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Ольга Лопухина">
    <w15:presenceInfo w15:providerId="AD" w15:userId="S-1-5-21-785739099-226847334-2684704275-116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B7"/>
    <w:rsid w:val="00000EDC"/>
    <w:rsid w:val="0000195E"/>
    <w:rsid w:val="00001F5F"/>
    <w:rsid w:val="000029CB"/>
    <w:rsid w:val="00002A94"/>
    <w:rsid w:val="00003943"/>
    <w:rsid w:val="00003CD6"/>
    <w:rsid w:val="000054AC"/>
    <w:rsid w:val="00006094"/>
    <w:rsid w:val="00006B17"/>
    <w:rsid w:val="00007333"/>
    <w:rsid w:val="000073EF"/>
    <w:rsid w:val="0001006D"/>
    <w:rsid w:val="00010C96"/>
    <w:rsid w:val="00014D51"/>
    <w:rsid w:val="00015ABF"/>
    <w:rsid w:val="000168EE"/>
    <w:rsid w:val="000174C4"/>
    <w:rsid w:val="00025958"/>
    <w:rsid w:val="000337B8"/>
    <w:rsid w:val="00037CAB"/>
    <w:rsid w:val="00042413"/>
    <w:rsid w:val="0004625E"/>
    <w:rsid w:val="00050215"/>
    <w:rsid w:val="000542F6"/>
    <w:rsid w:val="00054DCE"/>
    <w:rsid w:val="000554FB"/>
    <w:rsid w:val="000569EB"/>
    <w:rsid w:val="00056BB4"/>
    <w:rsid w:val="000579B3"/>
    <w:rsid w:val="00060545"/>
    <w:rsid w:val="000605E9"/>
    <w:rsid w:val="00062E0E"/>
    <w:rsid w:val="0007056B"/>
    <w:rsid w:val="00073721"/>
    <w:rsid w:val="00081F12"/>
    <w:rsid w:val="000829C2"/>
    <w:rsid w:val="000853B5"/>
    <w:rsid w:val="000902C3"/>
    <w:rsid w:val="000914DE"/>
    <w:rsid w:val="00092B47"/>
    <w:rsid w:val="00093013"/>
    <w:rsid w:val="00094479"/>
    <w:rsid w:val="00094C2C"/>
    <w:rsid w:val="00096CBA"/>
    <w:rsid w:val="000A15BC"/>
    <w:rsid w:val="000A2562"/>
    <w:rsid w:val="000A267E"/>
    <w:rsid w:val="000A4EA8"/>
    <w:rsid w:val="000A57F2"/>
    <w:rsid w:val="000A6A94"/>
    <w:rsid w:val="000A7427"/>
    <w:rsid w:val="000B06AF"/>
    <w:rsid w:val="000B1732"/>
    <w:rsid w:val="000B31E6"/>
    <w:rsid w:val="000B41F3"/>
    <w:rsid w:val="000B45D4"/>
    <w:rsid w:val="000B7A1F"/>
    <w:rsid w:val="000C24AE"/>
    <w:rsid w:val="000C7141"/>
    <w:rsid w:val="000D1510"/>
    <w:rsid w:val="000D1A2F"/>
    <w:rsid w:val="000D442A"/>
    <w:rsid w:val="000E26B4"/>
    <w:rsid w:val="000E66A0"/>
    <w:rsid w:val="000E6736"/>
    <w:rsid w:val="000E7679"/>
    <w:rsid w:val="000F1716"/>
    <w:rsid w:val="000F308A"/>
    <w:rsid w:val="000F5290"/>
    <w:rsid w:val="000F5EFF"/>
    <w:rsid w:val="00101B2E"/>
    <w:rsid w:val="00102163"/>
    <w:rsid w:val="00104065"/>
    <w:rsid w:val="00105F71"/>
    <w:rsid w:val="00110647"/>
    <w:rsid w:val="001136A3"/>
    <w:rsid w:val="00113A67"/>
    <w:rsid w:val="00114762"/>
    <w:rsid w:val="00117368"/>
    <w:rsid w:val="00123280"/>
    <w:rsid w:val="00124B7D"/>
    <w:rsid w:val="0012595C"/>
    <w:rsid w:val="00130345"/>
    <w:rsid w:val="00131251"/>
    <w:rsid w:val="001312C4"/>
    <w:rsid w:val="00135D94"/>
    <w:rsid w:val="001361E3"/>
    <w:rsid w:val="001417E0"/>
    <w:rsid w:val="00143626"/>
    <w:rsid w:val="00144384"/>
    <w:rsid w:val="00147F47"/>
    <w:rsid w:val="00161049"/>
    <w:rsid w:val="00161D4B"/>
    <w:rsid w:val="00162135"/>
    <w:rsid w:val="00165658"/>
    <w:rsid w:val="00165DA4"/>
    <w:rsid w:val="001678B3"/>
    <w:rsid w:val="00171236"/>
    <w:rsid w:val="0018065D"/>
    <w:rsid w:val="00181383"/>
    <w:rsid w:val="00182280"/>
    <w:rsid w:val="00182CB3"/>
    <w:rsid w:val="00183B85"/>
    <w:rsid w:val="0018497F"/>
    <w:rsid w:val="00187BA4"/>
    <w:rsid w:val="00187DA4"/>
    <w:rsid w:val="00193DA1"/>
    <w:rsid w:val="00194108"/>
    <w:rsid w:val="001A0A84"/>
    <w:rsid w:val="001A120E"/>
    <w:rsid w:val="001B19E9"/>
    <w:rsid w:val="001B23B7"/>
    <w:rsid w:val="001B3251"/>
    <w:rsid w:val="001B54DF"/>
    <w:rsid w:val="001B72D1"/>
    <w:rsid w:val="001B7687"/>
    <w:rsid w:val="001C39B2"/>
    <w:rsid w:val="001C4375"/>
    <w:rsid w:val="001C4782"/>
    <w:rsid w:val="001C532A"/>
    <w:rsid w:val="001C64A2"/>
    <w:rsid w:val="001D0F8D"/>
    <w:rsid w:val="001D1A0F"/>
    <w:rsid w:val="001D1D93"/>
    <w:rsid w:val="001D2684"/>
    <w:rsid w:val="001D38F1"/>
    <w:rsid w:val="001D3BC3"/>
    <w:rsid w:val="001D54BE"/>
    <w:rsid w:val="001D63A8"/>
    <w:rsid w:val="001D6F4F"/>
    <w:rsid w:val="001D7616"/>
    <w:rsid w:val="001E069C"/>
    <w:rsid w:val="001E0AEA"/>
    <w:rsid w:val="001E36B3"/>
    <w:rsid w:val="001E3DBB"/>
    <w:rsid w:val="001E6691"/>
    <w:rsid w:val="001E6990"/>
    <w:rsid w:val="001F65B8"/>
    <w:rsid w:val="001F7941"/>
    <w:rsid w:val="0020114D"/>
    <w:rsid w:val="00201B35"/>
    <w:rsid w:val="00203556"/>
    <w:rsid w:val="00204D40"/>
    <w:rsid w:val="00206B21"/>
    <w:rsid w:val="002077A4"/>
    <w:rsid w:val="0021006C"/>
    <w:rsid w:val="00211B81"/>
    <w:rsid w:val="00212D16"/>
    <w:rsid w:val="0021411E"/>
    <w:rsid w:val="00217734"/>
    <w:rsid w:val="00222D36"/>
    <w:rsid w:val="002255CE"/>
    <w:rsid w:val="00226572"/>
    <w:rsid w:val="002273E8"/>
    <w:rsid w:val="00230151"/>
    <w:rsid w:val="00235892"/>
    <w:rsid w:val="00236D0A"/>
    <w:rsid w:val="002432A6"/>
    <w:rsid w:val="00243884"/>
    <w:rsid w:val="002455A7"/>
    <w:rsid w:val="0024741D"/>
    <w:rsid w:val="00251CBC"/>
    <w:rsid w:val="0025350B"/>
    <w:rsid w:val="00254766"/>
    <w:rsid w:val="002552AF"/>
    <w:rsid w:val="00264553"/>
    <w:rsid w:val="00265DBF"/>
    <w:rsid w:val="002662F5"/>
    <w:rsid w:val="00271B21"/>
    <w:rsid w:val="00271EAC"/>
    <w:rsid w:val="00272A1A"/>
    <w:rsid w:val="0027433B"/>
    <w:rsid w:val="00274974"/>
    <w:rsid w:val="002749A0"/>
    <w:rsid w:val="00280777"/>
    <w:rsid w:val="00281262"/>
    <w:rsid w:val="00281429"/>
    <w:rsid w:val="002840FB"/>
    <w:rsid w:val="00290853"/>
    <w:rsid w:val="00290DD2"/>
    <w:rsid w:val="0029285A"/>
    <w:rsid w:val="002A01A1"/>
    <w:rsid w:val="002A23B7"/>
    <w:rsid w:val="002A3923"/>
    <w:rsid w:val="002A4093"/>
    <w:rsid w:val="002B0DCE"/>
    <w:rsid w:val="002B36B4"/>
    <w:rsid w:val="002B6690"/>
    <w:rsid w:val="002C0531"/>
    <w:rsid w:val="002C46AF"/>
    <w:rsid w:val="002C59C0"/>
    <w:rsid w:val="002C5AA7"/>
    <w:rsid w:val="002D0634"/>
    <w:rsid w:val="002D0E42"/>
    <w:rsid w:val="002D14C2"/>
    <w:rsid w:val="002D56FE"/>
    <w:rsid w:val="002D5DC7"/>
    <w:rsid w:val="002E2B81"/>
    <w:rsid w:val="002E5874"/>
    <w:rsid w:val="002E7E6B"/>
    <w:rsid w:val="002F4214"/>
    <w:rsid w:val="002F5315"/>
    <w:rsid w:val="002F6427"/>
    <w:rsid w:val="0030165D"/>
    <w:rsid w:val="0030282D"/>
    <w:rsid w:val="00307411"/>
    <w:rsid w:val="00307E92"/>
    <w:rsid w:val="0031350C"/>
    <w:rsid w:val="003153D4"/>
    <w:rsid w:val="0031783C"/>
    <w:rsid w:val="003202D6"/>
    <w:rsid w:val="0032289B"/>
    <w:rsid w:val="003242E6"/>
    <w:rsid w:val="00325C9F"/>
    <w:rsid w:val="0032689C"/>
    <w:rsid w:val="003342BD"/>
    <w:rsid w:val="003349DC"/>
    <w:rsid w:val="0034119B"/>
    <w:rsid w:val="00341A2B"/>
    <w:rsid w:val="00344032"/>
    <w:rsid w:val="0034458B"/>
    <w:rsid w:val="00344D46"/>
    <w:rsid w:val="00353D7C"/>
    <w:rsid w:val="0035757F"/>
    <w:rsid w:val="00363534"/>
    <w:rsid w:val="003637F6"/>
    <w:rsid w:val="003676E8"/>
    <w:rsid w:val="00372A20"/>
    <w:rsid w:val="00376187"/>
    <w:rsid w:val="00380B10"/>
    <w:rsid w:val="00382930"/>
    <w:rsid w:val="00384E40"/>
    <w:rsid w:val="00385750"/>
    <w:rsid w:val="003874E6"/>
    <w:rsid w:val="00392539"/>
    <w:rsid w:val="00394EB1"/>
    <w:rsid w:val="00397DA9"/>
    <w:rsid w:val="00397DE3"/>
    <w:rsid w:val="003A0B8A"/>
    <w:rsid w:val="003A3307"/>
    <w:rsid w:val="003A4462"/>
    <w:rsid w:val="003B042C"/>
    <w:rsid w:val="003B189C"/>
    <w:rsid w:val="003C1216"/>
    <w:rsid w:val="003C5C6F"/>
    <w:rsid w:val="003D11E2"/>
    <w:rsid w:val="003D1B28"/>
    <w:rsid w:val="003D1DC3"/>
    <w:rsid w:val="003D2542"/>
    <w:rsid w:val="003D27F3"/>
    <w:rsid w:val="003D2D51"/>
    <w:rsid w:val="003D3FFF"/>
    <w:rsid w:val="003D641D"/>
    <w:rsid w:val="003D753F"/>
    <w:rsid w:val="003E034A"/>
    <w:rsid w:val="003F1C33"/>
    <w:rsid w:val="003F3B0A"/>
    <w:rsid w:val="003F403B"/>
    <w:rsid w:val="003F4238"/>
    <w:rsid w:val="003F49AD"/>
    <w:rsid w:val="003F5D47"/>
    <w:rsid w:val="003F6176"/>
    <w:rsid w:val="003F7CA9"/>
    <w:rsid w:val="00401685"/>
    <w:rsid w:val="0040432B"/>
    <w:rsid w:val="00405B6C"/>
    <w:rsid w:val="00410714"/>
    <w:rsid w:val="00411FC5"/>
    <w:rsid w:val="004135AA"/>
    <w:rsid w:val="00416BEF"/>
    <w:rsid w:val="00420327"/>
    <w:rsid w:val="00420A0E"/>
    <w:rsid w:val="00424041"/>
    <w:rsid w:val="00435D5F"/>
    <w:rsid w:val="00436084"/>
    <w:rsid w:val="00437DB6"/>
    <w:rsid w:val="00440952"/>
    <w:rsid w:val="00441D0D"/>
    <w:rsid w:val="004437B7"/>
    <w:rsid w:val="00444728"/>
    <w:rsid w:val="00444935"/>
    <w:rsid w:val="00445261"/>
    <w:rsid w:val="00451FC6"/>
    <w:rsid w:val="00456D21"/>
    <w:rsid w:val="004574D0"/>
    <w:rsid w:val="00464F50"/>
    <w:rsid w:val="00465A81"/>
    <w:rsid w:val="00465DFA"/>
    <w:rsid w:val="0046779C"/>
    <w:rsid w:val="0047289A"/>
    <w:rsid w:val="00472DAA"/>
    <w:rsid w:val="00473AA0"/>
    <w:rsid w:val="00473F9A"/>
    <w:rsid w:val="00476605"/>
    <w:rsid w:val="00485367"/>
    <w:rsid w:val="00490674"/>
    <w:rsid w:val="00490E77"/>
    <w:rsid w:val="00492D26"/>
    <w:rsid w:val="00496CA4"/>
    <w:rsid w:val="004A06D2"/>
    <w:rsid w:val="004A16C6"/>
    <w:rsid w:val="004A22BD"/>
    <w:rsid w:val="004A6E62"/>
    <w:rsid w:val="004B41D3"/>
    <w:rsid w:val="004B5463"/>
    <w:rsid w:val="004B59F4"/>
    <w:rsid w:val="004C21E0"/>
    <w:rsid w:val="004C280E"/>
    <w:rsid w:val="004C7EF4"/>
    <w:rsid w:val="004D31AE"/>
    <w:rsid w:val="004D33B3"/>
    <w:rsid w:val="004D5BA9"/>
    <w:rsid w:val="004D6B15"/>
    <w:rsid w:val="004E1472"/>
    <w:rsid w:val="004E3831"/>
    <w:rsid w:val="004E5CCB"/>
    <w:rsid w:val="004E66B6"/>
    <w:rsid w:val="004E6A64"/>
    <w:rsid w:val="004F09B9"/>
    <w:rsid w:val="004F367F"/>
    <w:rsid w:val="004F721E"/>
    <w:rsid w:val="004F7F6A"/>
    <w:rsid w:val="0050139C"/>
    <w:rsid w:val="00502827"/>
    <w:rsid w:val="00503077"/>
    <w:rsid w:val="00506E6D"/>
    <w:rsid w:val="00510E5C"/>
    <w:rsid w:val="005124E9"/>
    <w:rsid w:val="00513BB9"/>
    <w:rsid w:val="005145AE"/>
    <w:rsid w:val="005174E1"/>
    <w:rsid w:val="00517BC6"/>
    <w:rsid w:val="00523595"/>
    <w:rsid w:val="00524094"/>
    <w:rsid w:val="00524EE9"/>
    <w:rsid w:val="00527BB2"/>
    <w:rsid w:val="00527FB5"/>
    <w:rsid w:val="00530971"/>
    <w:rsid w:val="00530CC8"/>
    <w:rsid w:val="00534B99"/>
    <w:rsid w:val="0053635A"/>
    <w:rsid w:val="00536A61"/>
    <w:rsid w:val="00537C71"/>
    <w:rsid w:val="00545865"/>
    <w:rsid w:val="0055024D"/>
    <w:rsid w:val="00551448"/>
    <w:rsid w:val="00551E20"/>
    <w:rsid w:val="00557B6E"/>
    <w:rsid w:val="00561857"/>
    <w:rsid w:val="00562B2E"/>
    <w:rsid w:val="005652CC"/>
    <w:rsid w:val="00566347"/>
    <w:rsid w:val="00567B88"/>
    <w:rsid w:val="00567D7A"/>
    <w:rsid w:val="00570424"/>
    <w:rsid w:val="00570E4A"/>
    <w:rsid w:val="00572072"/>
    <w:rsid w:val="005742BF"/>
    <w:rsid w:val="00574D5F"/>
    <w:rsid w:val="00575BF4"/>
    <w:rsid w:val="00580CDA"/>
    <w:rsid w:val="0058100C"/>
    <w:rsid w:val="0058155D"/>
    <w:rsid w:val="00582D95"/>
    <w:rsid w:val="005832D0"/>
    <w:rsid w:val="005841A3"/>
    <w:rsid w:val="0058563A"/>
    <w:rsid w:val="00587A36"/>
    <w:rsid w:val="00587F32"/>
    <w:rsid w:val="00590455"/>
    <w:rsid w:val="00590D23"/>
    <w:rsid w:val="00592559"/>
    <w:rsid w:val="00594DE0"/>
    <w:rsid w:val="005955BD"/>
    <w:rsid w:val="005974F9"/>
    <w:rsid w:val="005A28A7"/>
    <w:rsid w:val="005A3E10"/>
    <w:rsid w:val="005A4979"/>
    <w:rsid w:val="005A55E2"/>
    <w:rsid w:val="005A7389"/>
    <w:rsid w:val="005B0463"/>
    <w:rsid w:val="005B40B2"/>
    <w:rsid w:val="005B4B56"/>
    <w:rsid w:val="005B7D40"/>
    <w:rsid w:val="005C1DE6"/>
    <w:rsid w:val="005C30F7"/>
    <w:rsid w:val="005C344B"/>
    <w:rsid w:val="005C6742"/>
    <w:rsid w:val="005D36C8"/>
    <w:rsid w:val="005D69F7"/>
    <w:rsid w:val="005E0B6A"/>
    <w:rsid w:val="005E1EB7"/>
    <w:rsid w:val="005E2407"/>
    <w:rsid w:val="005E2E0C"/>
    <w:rsid w:val="005E55D9"/>
    <w:rsid w:val="005E5E94"/>
    <w:rsid w:val="005E6026"/>
    <w:rsid w:val="005E6EBC"/>
    <w:rsid w:val="005E6F57"/>
    <w:rsid w:val="005F0A28"/>
    <w:rsid w:val="005F1538"/>
    <w:rsid w:val="005F27D6"/>
    <w:rsid w:val="005F3184"/>
    <w:rsid w:val="00602691"/>
    <w:rsid w:val="00602A43"/>
    <w:rsid w:val="006038EB"/>
    <w:rsid w:val="00603D0A"/>
    <w:rsid w:val="006044B0"/>
    <w:rsid w:val="006048AD"/>
    <w:rsid w:val="00605985"/>
    <w:rsid w:val="0060616E"/>
    <w:rsid w:val="00610182"/>
    <w:rsid w:val="00614449"/>
    <w:rsid w:val="00615822"/>
    <w:rsid w:val="006176F4"/>
    <w:rsid w:val="00617912"/>
    <w:rsid w:val="00617943"/>
    <w:rsid w:val="00620335"/>
    <w:rsid w:val="006237FF"/>
    <w:rsid w:val="00624207"/>
    <w:rsid w:val="00625001"/>
    <w:rsid w:val="0062658B"/>
    <w:rsid w:val="00627940"/>
    <w:rsid w:val="00631203"/>
    <w:rsid w:val="00634061"/>
    <w:rsid w:val="00634935"/>
    <w:rsid w:val="006362F8"/>
    <w:rsid w:val="006375DD"/>
    <w:rsid w:val="00644931"/>
    <w:rsid w:val="0064662C"/>
    <w:rsid w:val="006506D2"/>
    <w:rsid w:val="00651534"/>
    <w:rsid w:val="00652766"/>
    <w:rsid w:val="00652AFF"/>
    <w:rsid w:val="00654A90"/>
    <w:rsid w:val="00654B2E"/>
    <w:rsid w:val="00656C6E"/>
    <w:rsid w:val="006620AA"/>
    <w:rsid w:val="006631E9"/>
    <w:rsid w:val="006704EC"/>
    <w:rsid w:val="00670F03"/>
    <w:rsid w:val="006711C7"/>
    <w:rsid w:val="006719DC"/>
    <w:rsid w:val="00672BCC"/>
    <w:rsid w:val="00675729"/>
    <w:rsid w:val="0067695D"/>
    <w:rsid w:val="00683DEB"/>
    <w:rsid w:val="00685D72"/>
    <w:rsid w:val="00686546"/>
    <w:rsid w:val="00687CC0"/>
    <w:rsid w:val="00690C22"/>
    <w:rsid w:val="00691039"/>
    <w:rsid w:val="006927FA"/>
    <w:rsid w:val="0069332B"/>
    <w:rsid w:val="006948A9"/>
    <w:rsid w:val="006A09A9"/>
    <w:rsid w:val="006A2CE4"/>
    <w:rsid w:val="006A34DC"/>
    <w:rsid w:val="006A67CB"/>
    <w:rsid w:val="006A7C27"/>
    <w:rsid w:val="006B0111"/>
    <w:rsid w:val="006B2EC6"/>
    <w:rsid w:val="006B3F6B"/>
    <w:rsid w:val="006B5831"/>
    <w:rsid w:val="006B743F"/>
    <w:rsid w:val="006C2886"/>
    <w:rsid w:val="006C296B"/>
    <w:rsid w:val="006C4CC7"/>
    <w:rsid w:val="006C7BDF"/>
    <w:rsid w:val="006D2560"/>
    <w:rsid w:val="006D36BC"/>
    <w:rsid w:val="006D455E"/>
    <w:rsid w:val="006E6A50"/>
    <w:rsid w:val="006F0AD6"/>
    <w:rsid w:val="006F1D22"/>
    <w:rsid w:val="006F1FFE"/>
    <w:rsid w:val="006F3AF2"/>
    <w:rsid w:val="006F6543"/>
    <w:rsid w:val="00700EE0"/>
    <w:rsid w:val="007024D1"/>
    <w:rsid w:val="00703A4A"/>
    <w:rsid w:val="00703EE6"/>
    <w:rsid w:val="00704C81"/>
    <w:rsid w:val="00711165"/>
    <w:rsid w:val="00711D52"/>
    <w:rsid w:val="007131C8"/>
    <w:rsid w:val="00713505"/>
    <w:rsid w:val="007150F4"/>
    <w:rsid w:val="00715343"/>
    <w:rsid w:val="00715DB7"/>
    <w:rsid w:val="007169DE"/>
    <w:rsid w:val="00722706"/>
    <w:rsid w:val="00722B9F"/>
    <w:rsid w:val="00722CFD"/>
    <w:rsid w:val="00724BE8"/>
    <w:rsid w:val="00725856"/>
    <w:rsid w:val="00726809"/>
    <w:rsid w:val="00727F4F"/>
    <w:rsid w:val="00731D92"/>
    <w:rsid w:val="0073573F"/>
    <w:rsid w:val="00747340"/>
    <w:rsid w:val="00751BD4"/>
    <w:rsid w:val="007522E0"/>
    <w:rsid w:val="007535E8"/>
    <w:rsid w:val="007569B8"/>
    <w:rsid w:val="00763BA3"/>
    <w:rsid w:val="00766696"/>
    <w:rsid w:val="007679B0"/>
    <w:rsid w:val="00770A86"/>
    <w:rsid w:val="00773615"/>
    <w:rsid w:val="007740C8"/>
    <w:rsid w:val="00774C0C"/>
    <w:rsid w:val="00783A81"/>
    <w:rsid w:val="007876E1"/>
    <w:rsid w:val="007907FC"/>
    <w:rsid w:val="00792FE9"/>
    <w:rsid w:val="00795A68"/>
    <w:rsid w:val="007973DB"/>
    <w:rsid w:val="007A06A2"/>
    <w:rsid w:val="007A09E8"/>
    <w:rsid w:val="007A1E27"/>
    <w:rsid w:val="007A6083"/>
    <w:rsid w:val="007A7117"/>
    <w:rsid w:val="007B20A7"/>
    <w:rsid w:val="007B5709"/>
    <w:rsid w:val="007B7D9B"/>
    <w:rsid w:val="007C085F"/>
    <w:rsid w:val="007C12E5"/>
    <w:rsid w:val="007C3114"/>
    <w:rsid w:val="007C5741"/>
    <w:rsid w:val="007D31F3"/>
    <w:rsid w:val="007D3781"/>
    <w:rsid w:val="007D4052"/>
    <w:rsid w:val="007D5CC4"/>
    <w:rsid w:val="007E0516"/>
    <w:rsid w:val="007E2139"/>
    <w:rsid w:val="007E2C42"/>
    <w:rsid w:val="007E4099"/>
    <w:rsid w:val="007F1036"/>
    <w:rsid w:val="007F58DF"/>
    <w:rsid w:val="007F642E"/>
    <w:rsid w:val="00802153"/>
    <w:rsid w:val="00803DCE"/>
    <w:rsid w:val="0080683F"/>
    <w:rsid w:val="00807B66"/>
    <w:rsid w:val="00811844"/>
    <w:rsid w:val="00812472"/>
    <w:rsid w:val="008161B9"/>
    <w:rsid w:val="00816451"/>
    <w:rsid w:val="00816C9E"/>
    <w:rsid w:val="0082174A"/>
    <w:rsid w:val="00823A00"/>
    <w:rsid w:val="00825845"/>
    <w:rsid w:val="008261F7"/>
    <w:rsid w:val="00831B03"/>
    <w:rsid w:val="0083471A"/>
    <w:rsid w:val="0083497F"/>
    <w:rsid w:val="008349E7"/>
    <w:rsid w:val="00834B3A"/>
    <w:rsid w:val="008379EC"/>
    <w:rsid w:val="00840A26"/>
    <w:rsid w:val="008421B1"/>
    <w:rsid w:val="00842AC9"/>
    <w:rsid w:val="00847BD1"/>
    <w:rsid w:val="0085001C"/>
    <w:rsid w:val="00850620"/>
    <w:rsid w:val="00851934"/>
    <w:rsid w:val="00851D8B"/>
    <w:rsid w:val="0085279D"/>
    <w:rsid w:val="008545B8"/>
    <w:rsid w:val="0085580C"/>
    <w:rsid w:val="00855D56"/>
    <w:rsid w:val="00856E12"/>
    <w:rsid w:val="008573C9"/>
    <w:rsid w:val="00861BC2"/>
    <w:rsid w:val="008624B6"/>
    <w:rsid w:val="0086439E"/>
    <w:rsid w:val="008645A1"/>
    <w:rsid w:val="00864618"/>
    <w:rsid w:val="00865F9B"/>
    <w:rsid w:val="00871673"/>
    <w:rsid w:val="00872FAB"/>
    <w:rsid w:val="00872FC0"/>
    <w:rsid w:val="00873E12"/>
    <w:rsid w:val="008764F2"/>
    <w:rsid w:val="00877195"/>
    <w:rsid w:val="00881427"/>
    <w:rsid w:val="00881C28"/>
    <w:rsid w:val="00882800"/>
    <w:rsid w:val="00890B71"/>
    <w:rsid w:val="00894AF3"/>
    <w:rsid w:val="00896225"/>
    <w:rsid w:val="008A0AF0"/>
    <w:rsid w:val="008A36DE"/>
    <w:rsid w:val="008A4DEA"/>
    <w:rsid w:val="008A7DA1"/>
    <w:rsid w:val="008B01B1"/>
    <w:rsid w:val="008B5441"/>
    <w:rsid w:val="008B5983"/>
    <w:rsid w:val="008C131C"/>
    <w:rsid w:val="008C2502"/>
    <w:rsid w:val="008C2CD2"/>
    <w:rsid w:val="008C2D25"/>
    <w:rsid w:val="008C475D"/>
    <w:rsid w:val="008C5C6A"/>
    <w:rsid w:val="008C7F0D"/>
    <w:rsid w:val="008D1789"/>
    <w:rsid w:val="008D43D6"/>
    <w:rsid w:val="008D4BB4"/>
    <w:rsid w:val="008D6D92"/>
    <w:rsid w:val="008E07F8"/>
    <w:rsid w:val="008E6B63"/>
    <w:rsid w:val="008F34B0"/>
    <w:rsid w:val="008F4533"/>
    <w:rsid w:val="008F505A"/>
    <w:rsid w:val="008F5D33"/>
    <w:rsid w:val="008F7A09"/>
    <w:rsid w:val="00901BED"/>
    <w:rsid w:val="00902EED"/>
    <w:rsid w:val="00903FA2"/>
    <w:rsid w:val="00906011"/>
    <w:rsid w:val="009064C3"/>
    <w:rsid w:val="00906A4A"/>
    <w:rsid w:val="009077A8"/>
    <w:rsid w:val="009104F8"/>
    <w:rsid w:val="00912487"/>
    <w:rsid w:val="009210BE"/>
    <w:rsid w:val="0092163D"/>
    <w:rsid w:val="0092743E"/>
    <w:rsid w:val="009305F4"/>
    <w:rsid w:val="00933439"/>
    <w:rsid w:val="00934283"/>
    <w:rsid w:val="00935055"/>
    <w:rsid w:val="00936180"/>
    <w:rsid w:val="00936888"/>
    <w:rsid w:val="00936942"/>
    <w:rsid w:val="00936B28"/>
    <w:rsid w:val="0093727A"/>
    <w:rsid w:val="00941D14"/>
    <w:rsid w:val="00943FA3"/>
    <w:rsid w:val="00947C26"/>
    <w:rsid w:val="0095037C"/>
    <w:rsid w:val="00950DB0"/>
    <w:rsid w:val="009524E8"/>
    <w:rsid w:val="0095324E"/>
    <w:rsid w:val="00953AB4"/>
    <w:rsid w:val="00955787"/>
    <w:rsid w:val="00960066"/>
    <w:rsid w:val="00960D6E"/>
    <w:rsid w:val="00967496"/>
    <w:rsid w:val="009741E5"/>
    <w:rsid w:val="0097600F"/>
    <w:rsid w:val="00976C7F"/>
    <w:rsid w:val="009774EB"/>
    <w:rsid w:val="009814B5"/>
    <w:rsid w:val="00982CBD"/>
    <w:rsid w:val="009830C4"/>
    <w:rsid w:val="009837F9"/>
    <w:rsid w:val="009841BF"/>
    <w:rsid w:val="00984C03"/>
    <w:rsid w:val="00991466"/>
    <w:rsid w:val="0099439E"/>
    <w:rsid w:val="009950EB"/>
    <w:rsid w:val="0099785C"/>
    <w:rsid w:val="009A0F20"/>
    <w:rsid w:val="009A2DA1"/>
    <w:rsid w:val="009A472E"/>
    <w:rsid w:val="009B04B4"/>
    <w:rsid w:val="009B24D1"/>
    <w:rsid w:val="009B3FF0"/>
    <w:rsid w:val="009B53E8"/>
    <w:rsid w:val="009B7A58"/>
    <w:rsid w:val="009C0B30"/>
    <w:rsid w:val="009C1841"/>
    <w:rsid w:val="009C6E82"/>
    <w:rsid w:val="009D1F47"/>
    <w:rsid w:val="009D41D6"/>
    <w:rsid w:val="009D7F04"/>
    <w:rsid w:val="009E1F15"/>
    <w:rsid w:val="009F205E"/>
    <w:rsid w:val="009F6304"/>
    <w:rsid w:val="00A0070D"/>
    <w:rsid w:val="00A05BAC"/>
    <w:rsid w:val="00A111E0"/>
    <w:rsid w:val="00A153C0"/>
    <w:rsid w:val="00A16EED"/>
    <w:rsid w:val="00A17853"/>
    <w:rsid w:val="00A17E8E"/>
    <w:rsid w:val="00A21857"/>
    <w:rsid w:val="00A21FE5"/>
    <w:rsid w:val="00A237BA"/>
    <w:rsid w:val="00A250A3"/>
    <w:rsid w:val="00A2632C"/>
    <w:rsid w:val="00A32367"/>
    <w:rsid w:val="00A422BC"/>
    <w:rsid w:val="00A43231"/>
    <w:rsid w:val="00A46DEA"/>
    <w:rsid w:val="00A47B21"/>
    <w:rsid w:val="00A5179D"/>
    <w:rsid w:val="00A549ED"/>
    <w:rsid w:val="00A54D0B"/>
    <w:rsid w:val="00A55DCC"/>
    <w:rsid w:val="00A56787"/>
    <w:rsid w:val="00A5689B"/>
    <w:rsid w:val="00A63C14"/>
    <w:rsid w:val="00A643AE"/>
    <w:rsid w:val="00A65914"/>
    <w:rsid w:val="00A65FD4"/>
    <w:rsid w:val="00A67B56"/>
    <w:rsid w:val="00A704E5"/>
    <w:rsid w:val="00A70F4E"/>
    <w:rsid w:val="00A739A3"/>
    <w:rsid w:val="00A751ED"/>
    <w:rsid w:val="00A75D24"/>
    <w:rsid w:val="00A83570"/>
    <w:rsid w:val="00A83F76"/>
    <w:rsid w:val="00A844F8"/>
    <w:rsid w:val="00A8492A"/>
    <w:rsid w:val="00A92122"/>
    <w:rsid w:val="00A94867"/>
    <w:rsid w:val="00A94E54"/>
    <w:rsid w:val="00AA6A8F"/>
    <w:rsid w:val="00AA7B57"/>
    <w:rsid w:val="00AB6CAF"/>
    <w:rsid w:val="00AB7FA4"/>
    <w:rsid w:val="00AC04C1"/>
    <w:rsid w:val="00AC0E09"/>
    <w:rsid w:val="00AC30D7"/>
    <w:rsid w:val="00AC32A8"/>
    <w:rsid w:val="00AC3DD5"/>
    <w:rsid w:val="00AC4838"/>
    <w:rsid w:val="00AD4273"/>
    <w:rsid w:val="00AD4B3C"/>
    <w:rsid w:val="00AD4FEA"/>
    <w:rsid w:val="00AD5C33"/>
    <w:rsid w:val="00AE34C2"/>
    <w:rsid w:val="00AE47CF"/>
    <w:rsid w:val="00AE5860"/>
    <w:rsid w:val="00AE7B82"/>
    <w:rsid w:val="00AF0267"/>
    <w:rsid w:val="00AF0ACE"/>
    <w:rsid w:val="00AF10FA"/>
    <w:rsid w:val="00AF577A"/>
    <w:rsid w:val="00AF69FC"/>
    <w:rsid w:val="00AF72A2"/>
    <w:rsid w:val="00AF75A5"/>
    <w:rsid w:val="00B004AD"/>
    <w:rsid w:val="00B00534"/>
    <w:rsid w:val="00B05152"/>
    <w:rsid w:val="00B05878"/>
    <w:rsid w:val="00B071D3"/>
    <w:rsid w:val="00B12834"/>
    <w:rsid w:val="00B14376"/>
    <w:rsid w:val="00B163A0"/>
    <w:rsid w:val="00B16F51"/>
    <w:rsid w:val="00B20837"/>
    <w:rsid w:val="00B208BE"/>
    <w:rsid w:val="00B21E6F"/>
    <w:rsid w:val="00B21F5C"/>
    <w:rsid w:val="00B30840"/>
    <w:rsid w:val="00B30DEF"/>
    <w:rsid w:val="00B312A8"/>
    <w:rsid w:val="00B3277A"/>
    <w:rsid w:val="00B33791"/>
    <w:rsid w:val="00B4033F"/>
    <w:rsid w:val="00B42696"/>
    <w:rsid w:val="00B4550F"/>
    <w:rsid w:val="00B47AF7"/>
    <w:rsid w:val="00B50084"/>
    <w:rsid w:val="00B51893"/>
    <w:rsid w:val="00B51BC2"/>
    <w:rsid w:val="00B54DDD"/>
    <w:rsid w:val="00B60604"/>
    <w:rsid w:val="00B60F85"/>
    <w:rsid w:val="00B60FF0"/>
    <w:rsid w:val="00B6152C"/>
    <w:rsid w:val="00B64F68"/>
    <w:rsid w:val="00B65538"/>
    <w:rsid w:val="00B70E35"/>
    <w:rsid w:val="00B7247D"/>
    <w:rsid w:val="00B7405F"/>
    <w:rsid w:val="00B7591B"/>
    <w:rsid w:val="00B764D3"/>
    <w:rsid w:val="00B80209"/>
    <w:rsid w:val="00B84FCD"/>
    <w:rsid w:val="00B851AA"/>
    <w:rsid w:val="00B8745B"/>
    <w:rsid w:val="00B91DFA"/>
    <w:rsid w:val="00B94477"/>
    <w:rsid w:val="00BA1DD9"/>
    <w:rsid w:val="00BA28A4"/>
    <w:rsid w:val="00BA77BC"/>
    <w:rsid w:val="00BB1C94"/>
    <w:rsid w:val="00BC04CB"/>
    <w:rsid w:val="00BC105A"/>
    <w:rsid w:val="00BC29C3"/>
    <w:rsid w:val="00BC60A3"/>
    <w:rsid w:val="00BD23E5"/>
    <w:rsid w:val="00BD39F5"/>
    <w:rsid w:val="00BD4813"/>
    <w:rsid w:val="00BD7B2D"/>
    <w:rsid w:val="00BE07C2"/>
    <w:rsid w:val="00BE0C33"/>
    <w:rsid w:val="00BE115D"/>
    <w:rsid w:val="00BE1616"/>
    <w:rsid w:val="00BE164D"/>
    <w:rsid w:val="00BE1776"/>
    <w:rsid w:val="00BE2BD2"/>
    <w:rsid w:val="00BE325D"/>
    <w:rsid w:val="00BE681D"/>
    <w:rsid w:val="00BE786D"/>
    <w:rsid w:val="00BE7E9F"/>
    <w:rsid w:val="00BF0384"/>
    <w:rsid w:val="00BF068C"/>
    <w:rsid w:val="00BF6369"/>
    <w:rsid w:val="00BF6E92"/>
    <w:rsid w:val="00C01ECA"/>
    <w:rsid w:val="00C024E1"/>
    <w:rsid w:val="00C036EF"/>
    <w:rsid w:val="00C04659"/>
    <w:rsid w:val="00C11E82"/>
    <w:rsid w:val="00C1353E"/>
    <w:rsid w:val="00C15DE2"/>
    <w:rsid w:val="00C21EA2"/>
    <w:rsid w:val="00C23CA4"/>
    <w:rsid w:val="00C24729"/>
    <w:rsid w:val="00C25F93"/>
    <w:rsid w:val="00C347A2"/>
    <w:rsid w:val="00C35318"/>
    <w:rsid w:val="00C405D2"/>
    <w:rsid w:val="00C40A1C"/>
    <w:rsid w:val="00C421BB"/>
    <w:rsid w:val="00C4253B"/>
    <w:rsid w:val="00C4342B"/>
    <w:rsid w:val="00C52A84"/>
    <w:rsid w:val="00C54E22"/>
    <w:rsid w:val="00C565EF"/>
    <w:rsid w:val="00C601D5"/>
    <w:rsid w:val="00C60DEC"/>
    <w:rsid w:val="00C62996"/>
    <w:rsid w:val="00C62FCC"/>
    <w:rsid w:val="00C63772"/>
    <w:rsid w:val="00C65D13"/>
    <w:rsid w:val="00C66C10"/>
    <w:rsid w:val="00C67F99"/>
    <w:rsid w:val="00C7003A"/>
    <w:rsid w:val="00C735F6"/>
    <w:rsid w:val="00C76CAC"/>
    <w:rsid w:val="00C772A3"/>
    <w:rsid w:val="00C81EC4"/>
    <w:rsid w:val="00C82733"/>
    <w:rsid w:val="00C85EC1"/>
    <w:rsid w:val="00C861A0"/>
    <w:rsid w:val="00C86853"/>
    <w:rsid w:val="00C8687E"/>
    <w:rsid w:val="00C911CE"/>
    <w:rsid w:val="00C960DD"/>
    <w:rsid w:val="00CA6A2F"/>
    <w:rsid w:val="00CA777F"/>
    <w:rsid w:val="00CB14A9"/>
    <w:rsid w:val="00CB15E9"/>
    <w:rsid w:val="00CB2B85"/>
    <w:rsid w:val="00CB30CC"/>
    <w:rsid w:val="00CC28A0"/>
    <w:rsid w:val="00CD1AC9"/>
    <w:rsid w:val="00CD22A5"/>
    <w:rsid w:val="00CD5F24"/>
    <w:rsid w:val="00CD6692"/>
    <w:rsid w:val="00CE5AE5"/>
    <w:rsid w:val="00CF0085"/>
    <w:rsid w:val="00CF24FC"/>
    <w:rsid w:val="00CF26ED"/>
    <w:rsid w:val="00CF2C24"/>
    <w:rsid w:val="00CF5F9B"/>
    <w:rsid w:val="00D00036"/>
    <w:rsid w:val="00D003F0"/>
    <w:rsid w:val="00D00FF0"/>
    <w:rsid w:val="00D013D3"/>
    <w:rsid w:val="00D01BA9"/>
    <w:rsid w:val="00D022CB"/>
    <w:rsid w:val="00D026BC"/>
    <w:rsid w:val="00D035B4"/>
    <w:rsid w:val="00D059C9"/>
    <w:rsid w:val="00D0619A"/>
    <w:rsid w:val="00D06DD2"/>
    <w:rsid w:val="00D06FE1"/>
    <w:rsid w:val="00D113AF"/>
    <w:rsid w:val="00D1292C"/>
    <w:rsid w:val="00D14D61"/>
    <w:rsid w:val="00D1574E"/>
    <w:rsid w:val="00D1756F"/>
    <w:rsid w:val="00D176DF"/>
    <w:rsid w:val="00D20D1E"/>
    <w:rsid w:val="00D21717"/>
    <w:rsid w:val="00D21FE4"/>
    <w:rsid w:val="00D25729"/>
    <w:rsid w:val="00D25730"/>
    <w:rsid w:val="00D301EF"/>
    <w:rsid w:val="00D30369"/>
    <w:rsid w:val="00D37984"/>
    <w:rsid w:val="00D4035E"/>
    <w:rsid w:val="00D4178F"/>
    <w:rsid w:val="00D425AF"/>
    <w:rsid w:val="00D43762"/>
    <w:rsid w:val="00D5033E"/>
    <w:rsid w:val="00D511B8"/>
    <w:rsid w:val="00D53BCE"/>
    <w:rsid w:val="00D54349"/>
    <w:rsid w:val="00D547C7"/>
    <w:rsid w:val="00D6043D"/>
    <w:rsid w:val="00D608B7"/>
    <w:rsid w:val="00D61376"/>
    <w:rsid w:val="00D73B09"/>
    <w:rsid w:val="00D76DF7"/>
    <w:rsid w:val="00D815E3"/>
    <w:rsid w:val="00D82203"/>
    <w:rsid w:val="00D82402"/>
    <w:rsid w:val="00D86849"/>
    <w:rsid w:val="00D87ADF"/>
    <w:rsid w:val="00D90030"/>
    <w:rsid w:val="00D9019E"/>
    <w:rsid w:val="00D90D3C"/>
    <w:rsid w:val="00D95C22"/>
    <w:rsid w:val="00DA67F7"/>
    <w:rsid w:val="00DB1705"/>
    <w:rsid w:val="00DB25C4"/>
    <w:rsid w:val="00DB669A"/>
    <w:rsid w:val="00DB6AEB"/>
    <w:rsid w:val="00DB7805"/>
    <w:rsid w:val="00DC0A75"/>
    <w:rsid w:val="00DC145F"/>
    <w:rsid w:val="00DC190D"/>
    <w:rsid w:val="00DC50EE"/>
    <w:rsid w:val="00DC761E"/>
    <w:rsid w:val="00DD4C89"/>
    <w:rsid w:val="00DD6965"/>
    <w:rsid w:val="00DD6975"/>
    <w:rsid w:val="00DE1F2E"/>
    <w:rsid w:val="00DE3CE1"/>
    <w:rsid w:val="00DE5774"/>
    <w:rsid w:val="00DE79C9"/>
    <w:rsid w:val="00DF093C"/>
    <w:rsid w:val="00DF1327"/>
    <w:rsid w:val="00DF1793"/>
    <w:rsid w:val="00DF286E"/>
    <w:rsid w:val="00DF363D"/>
    <w:rsid w:val="00DF42ED"/>
    <w:rsid w:val="00DF4C2C"/>
    <w:rsid w:val="00DF556A"/>
    <w:rsid w:val="00E03D3D"/>
    <w:rsid w:val="00E04437"/>
    <w:rsid w:val="00E04491"/>
    <w:rsid w:val="00E04F86"/>
    <w:rsid w:val="00E054F0"/>
    <w:rsid w:val="00E106A8"/>
    <w:rsid w:val="00E1239F"/>
    <w:rsid w:val="00E12D1B"/>
    <w:rsid w:val="00E15C90"/>
    <w:rsid w:val="00E16450"/>
    <w:rsid w:val="00E1769E"/>
    <w:rsid w:val="00E177E9"/>
    <w:rsid w:val="00E208C9"/>
    <w:rsid w:val="00E21DEE"/>
    <w:rsid w:val="00E22594"/>
    <w:rsid w:val="00E23A2A"/>
    <w:rsid w:val="00E27F67"/>
    <w:rsid w:val="00E3228A"/>
    <w:rsid w:val="00E34E74"/>
    <w:rsid w:val="00E34F6A"/>
    <w:rsid w:val="00E357F6"/>
    <w:rsid w:val="00E36A66"/>
    <w:rsid w:val="00E40EB6"/>
    <w:rsid w:val="00E42425"/>
    <w:rsid w:val="00E42E58"/>
    <w:rsid w:val="00E47A3B"/>
    <w:rsid w:val="00E47D4D"/>
    <w:rsid w:val="00E47E69"/>
    <w:rsid w:val="00E51526"/>
    <w:rsid w:val="00E54C0A"/>
    <w:rsid w:val="00E55914"/>
    <w:rsid w:val="00E55C4B"/>
    <w:rsid w:val="00E6007C"/>
    <w:rsid w:val="00E622CE"/>
    <w:rsid w:val="00E628BA"/>
    <w:rsid w:val="00E67813"/>
    <w:rsid w:val="00E67A0E"/>
    <w:rsid w:val="00E721BC"/>
    <w:rsid w:val="00E74488"/>
    <w:rsid w:val="00E7512C"/>
    <w:rsid w:val="00E7655C"/>
    <w:rsid w:val="00E817F2"/>
    <w:rsid w:val="00E84630"/>
    <w:rsid w:val="00E848CA"/>
    <w:rsid w:val="00E856BA"/>
    <w:rsid w:val="00E85A48"/>
    <w:rsid w:val="00E87649"/>
    <w:rsid w:val="00E913D6"/>
    <w:rsid w:val="00E9435C"/>
    <w:rsid w:val="00E952A0"/>
    <w:rsid w:val="00E96C5A"/>
    <w:rsid w:val="00EA045C"/>
    <w:rsid w:val="00EA1847"/>
    <w:rsid w:val="00EA2E65"/>
    <w:rsid w:val="00EA370B"/>
    <w:rsid w:val="00EA66AD"/>
    <w:rsid w:val="00EA6DD7"/>
    <w:rsid w:val="00EA7481"/>
    <w:rsid w:val="00EB03B2"/>
    <w:rsid w:val="00EB10CA"/>
    <w:rsid w:val="00EB18B8"/>
    <w:rsid w:val="00EB2172"/>
    <w:rsid w:val="00EB3940"/>
    <w:rsid w:val="00EB4D93"/>
    <w:rsid w:val="00EB56B1"/>
    <w:rsid w:val="00EB58A8"/>
    <w:rsid w:val="00EC5CBF"/>
    <w:rsid w:val="00ED433B"/>
    <w:rsid w:val="00ED4C16"/>
    <w:rsid w:val="00ED51F1"/>
    <w:rsid w:val="00ED5C84"/>
    <w:rsid w:val="00ED6688"/>
    <w:rsid w:val="00EE4A4D"/>
    <w:rsid w:val="00EE4D96"/>
    <w:rsid w:val="00EE5726"/>
    <w:rsid w:val="00EE6359"/>
    <w:rsid w:val="00EF252E"/>
    <w:rsid w:val="00EF340B"/>
    <w:rsid w:val="00EF74D7"/>
    <w:rsid w:val="00F01308"/>
    <w:rsid w:val="00F05974"/>
    <w:rsid w:val="00F066AC"/>
    <w:rsid w:val="00F14546"/>
    <w:rsid w:val="00F146D2"/>
    <w:rsid w:val="00F17E06"/>
    <w:rsid w:val="00F221AF"/>
    <w:rsid w:val="00F2392D"/>
    <w:rsid w:val="00F24F3B"/>
    <w:rsid w:val="00F30853"/>
    <w:rsid w:val="00F328DD"/>
    <w:rsid w:val="00F4341F"/>
    <w:rsid w:val="00F44206"/>
    <w:rsid w:val="00F44792"/>
    <w:rsid w:val="00F44D3E"/>
    <w:rsid w:val="00F45F48"/>
    <w:rsid w:val="00F50251"/>
    <w:rsid w:val="00F51C1E"/>
    <w:rsid w:val="00F55946"/>
    <w:rsid w:val="00F567B2"/>
    <w:rsid w:val="00F6020E"/>
    <w:rsid w:val="00F63232"/>
    <w:rsid w:val="00F6639D"/>
    <w:rsid w:val="00F6674C"/>
    <w:rsid w:val="00F70A59"/>
    <w:rsid w:val="00F7310E"/>
    <w:rsid w:val="00F76680"/>
    <w:rsid w:val="00F775A9"/>
    <w:rsid w:val="00F842A9"/>
    <w:rsid w:val="00F84687"/>
    <w:rsid w:val="00F85D85"/>
    <w:rsid w:val="00F85F72"/>
    <w:rsid w:val="00F90319"/>
    <w:rsid w:val="00F932BC"/>
    <w:rsid w:val="00F96013"/>
    <w:rsid w:val="00FA1D33"/>
    <w:rsid w:val="00FA29FD"/>
    <w:rsid w:val="00FA2B3B"/>
    <w:rsid w:val="00FA752A"/>
    <w:rsid w:val="00FB0C7F"/>
    <w:rsid w:val="00FB59EE"/>
    <w:rsid w:val="00FC0EC8"/>
    <w:rsid w:val="00FC158E"/>
    <w:rsid w:val="00FC4B9C"/>
    <w:rsid w:val="00FD16E8"/>
    <w:rsid w:val="00FD299D"/>
    <w:rsid w:val="00FE2BEC"/>
    <w:rsid w:val="00FE4EEB"/>
    <w:rsid w:val="00FE5776"/>
    <w:rsid w:val="00FE5C8C"/>
    <w:rsid w:val="00FF1685"/>
    <w:rsid w:val="00FF2146"/>
    <w:rsid w:val="00FF2A3B"/>
    <w:rsid w:val="00FF39DB"/>
    <w:rsid w:val="00FF3DA7"/>
    <w:rsid w:val="00FF484F"/>
    <w:rsid w:val="00FF51EA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A999A-E794-45EF-998D-5C33EA1F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15D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uiPriority w:val="99"/>
    <w:qFormat/>
    <w:rsid w:val="00715D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715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D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15DB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715DB7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aliases w:val="Обычный (Web)"/>
    <w:basedOn w:val="a"/>
    <w:link w:val="a4"/>
    <w:uiPriority w:val="99"/>
    <w:qFormat/>
    <w:rsid w:val="00715DB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rsid w:val="00715D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B7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hps">
    <w:name w:val="hps"/>
    <w:basedOn w:val="a0"/>
    <w:rsid w:val="00715DB7"/>
    <w:rPr>
      <w:rFonts w:cs="Times New Roman"/>
    </w:rPr>
  </w:style>
  <w:style w:type="character" w:customStyle="1" w:styleId="hpsalt-edited">
    <w:name w:val="hps alt-edited"/>
    <w:basedOn w:val="a0"/>
    <w:uiPriority w:val="99"/>
    <w:rsid w:val="00715DB7"/>
    <w:rPr>
      <w:rFonts w:cs="Times New Roman"/>
    </w:rPr>
  </w:style>
  <w:style w:type="character" w:customStyle="1" w:styleId="hpsatn">
    <w:name w:val="hps atn"/>
    <w:basedOn w:val="a0"/>
    <w:uiPriority w:val="99"/>
    <w:rsid w:val="00715DB7"/>
    <w:rPr>
      <w:rFonts w:cs="Times New Roman"/>
    </w:rPr>
  </w:style>
  <w:style w:type="character" w:customStyle="1" w:styleId="shorttext">
    <w:name w:val="short_text"/>
    <w:basedOn w:val="a0"/>
    <w:uiPriority w:val="99"/>
    <w:rsid w:val="00715DB7"/>
    <w:rPr>
      <w:rFonts w:cs="Times New Roman"/>
    </w:rPr>
  </w:style>
  <w:style w:type="character" w:customStyle="1" w:styleId="atn">
    <w:name w:val="atn"/>
    <w:basedOn w:val="a0"/>
    <w:uiPriority w:val="99"/>
    <w:rsid w:val="00715DB7"/>
    <w:rPr>
      <w:rFonts w:cs="Times New Roman"/>
    </w:rPr>
  </w:style>
  <w:style w:type="character" w:customStyle="1" w:styleId="hpsatnalt-edited">
    <w:name w:val="hps atn alt-edited"/>
    <w:basedOn w:val="a0"/>
    <w:uiPriority w:val="99"/>
    <w:rsid w:val="00715DB7"/>
    <w:rPr>
      <w:rFonts w:cs="Times New Roman"/>
    </w:rPr>
  </w:style>
  <w:style w:type="character" w:customStyle="1" w:styleId="alt-edited">
    <w:name w:val="alt-edited"/>
    <w:basedOn w:val="a0"/>
    <w:uiPriority w:val="99"/>
    <w:rsid w:val="00715DB7"/>
    <w:rPr>
      <w:rFonts w:cs="Times New Roman"/>
    </w:rPr>
  </w:style>
  <w:style w:type="paragraph" w:customStyle="1" w:styleId="11">
    <w:name w:val="Обычный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rsid w:val="00715DB7"/>
    <w:pPr>
      <w:spacing w:after="120"/>
      <w:ind w:left="283" w:firstLine="709"/>
      <w:jc w:val="both"/>
    </w:pPr>
    <w:rPr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15DB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Plain Text"/>
    <w:basedOn w:val="a"/>
    <w:link w:val="aa"/>
    <w:rsid w:val="00715DB7"/>
    <w:rPr>
      <w:rFonts w:ascii="Courier New" w:hAnsi="Courier New"/>
      <w:sz w:val="20"/>
      <w:szCs w:val="20"/>
      <w:lang w:val="ru-RU" w:eastAsia="ru-RU"/>
    </w:rPr>
  </w:style>
  <w:style w:type="character" w:customStyle="1" w:styleId="aa">
    <w:name w:val="Текст Знак"/>
    <w:basedOn w:val="a0"/>
    <w:link w:val="a9"/>
    <w:rsid w:val="00715DB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Марк 1"/>
    <w:basedOn w:val="a"/>
    <w:rsid w:val="00715DB7"/>
    <w:pPr>
      <w:tabs>
        <w:tab w:val="left" w:pos="284"/>
        <w:tab w:val="num" w:pos="851"/>
      </w:tabs>
      <w:ind w:left="567"/>
      <w:jc w:val="both"/>
    </w:pPr>
    <w:rPr>
      <w:lang w:eastAsia="ru-RU"/>
    </w:rPr>
  </w:style>
  <w:style w:type="paragraph" w:styleId="ab">
    <w:name w:val="List Paragraph"/>
    <w:basedOn w:val="a"/>
    <w:uiPriority w:val="34"/>
    <w:qFormat/>
    <w:rsid w:val="00715DB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footer"/>
    <w:basedOn w:val="a"/>
    <w:link w:val="af"/>
    <w:uiPriority w:val="99"/>
    <w:unhideWhenUsed/>
    <w:rsid w:val="00715D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5DB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basedOn w:val="a"/>
    <w:next w:val="a"/>
    <w:link w:val="af1"/>
    <w:qFormat/>
    <w:rsid w:val="00715D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оловок Знак"/>
    <w:basedOn w:val="a0"/>
    <w:link w:val="af0"/>
    <w:rsid w:val="00715D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uk-UA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32">
    <w:name w:val="Body Text 3"/>
    <w:basedOn w:val="a"/>
    <w:link w:val="31"/>
    <w:uiPriority w:val="99"/>
    <w:semiHidden/>
    <w:unhideWhenUsed/>
    <w:rsid w:val="00715DB7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715DB7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f2">
    <w:name w:val="Body Text"/>
    <w:basedOn w:val="a"/>
    <w:link w:val="af3"/>
    <w:rsid w:val="00715DB7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715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 центр"/>
    <w:basedOn w:val="a"/>
    <w:rsid w:val="00715DB7"/>
    <w:pPr>
      <w:jc w:val="center"/>
    </w:pPr>
    <w:rPr>
      <w:lang w:val="ru-RU" w:eastAsia="ru-RU"/>
    </w:rPr>
  </w:style>
  <w:style w:type="paragraph" w:customStyle="1" w:styleId="af5">
    <w:name w:val="Обыч центр жир"/>
    <w:basedOn w:val="a"/>
    <w:rsid w:val="00715DB7"/>
    <w:pPr>
      <w:jc w:val="center"/>
    </w:pPr>
    <w:rPr>
      <w:b/>
      <w:lang w:eastAsia="ru-RU"/>
    </w:rPr>
  </w:style>
  <w:style w:type="paragraph" w:customStyle="1" w:styleId="af6">
    <w:name w:val="Обыч лев"/>
    <w:basedOn w:val="a"/>
    <w:rsid w:val="00715DB7"/>
    <w:rPr>
      <w:lang w:eastAsia="ru-RU"/>
    </w:rPr>
  </w:style>
  <w:style w:type="paragraph" w:customStyle="1" w:styleId="af7">
    <w:name w:val="Обыч центр таб"/>
    <w:basedOn w:val="af4"/>
    <w:rsid w:val="00715DB7"/>
    <w:rPr>
      <w:sz w:val="22"/>
      <w:lang w:val="uk-UA"/>
    </w:rPr>
  </w:style>
  <w:style w:type="paragraph" w:customStyle="1" w:styleId="21">
    <w:name w:val="Основной текст с отступом 21"/>
    <w:basedOn w:val="a"/>
    <w:rsid w:val="00715DB7"/>
    <w:pPr>
      <w:suppressAutoHyphens/>
      <w:autoSpaceDE w:val="0"/>
      <w:ind w:left="4"/>
    </w:pPr>
    <w:rPr>
      <w:szCs w:val="20"/>
      <w:lang w:eastAsia="ar-SA"/>
    </w:rPr>
  </w:style>
  <w:style w:type="paragraph" w:customStyle="1" w:styleId="311">
    <w:name w:val="Основной текст с отступом 31"/>
    <w:basedOn w:val="a"/>
    <w:rsid w:val="00715DB7"/>
    <w:pPr>
      <w:suppressAutoHyphens/>
      <w:autoSpaceDE w:val="0"/>
      <w:ind w:left="4"/>
      <w:jc w:val="both"/>
    </w:pPr>
    <w:rPr>
      <w:szCs w:val="20"/>
      <w:lang w:eastAsia="ar-SA"/>
    </w:rPr>
  </w:style>
  <w:style w:type="character" w:customStyle="1" w:styleId="alt-edited1">
    <w:name w:val="alt-edited1"/>
    <w:basedOn w:val="a0"/>
    <w:rsid w:val="00715DB7"/>
    <w:rPr>
      <w:color w:val="4D90F0"/>
    </w:rPr>
  </w:style>
  <w:style w:type="table" w:styleId="af8">
    <w:name w:val="Table Grid"/>
    <w:basedOn w:val="a1"/>
    <w:uiPriority w:val="59"/>
    <w:rsid w:val="00894AF3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f9">
    <w:name w:val="annotation reference"/>
    <w:basedOn w:val="a0"/>
    <w:uiPriority w:val="99"/>
    <w:semiHidden/>
    <w:unhideWhenUsed/>
    <w:rsid w:val="00715DB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715DB7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715DB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715DB7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character" w:styleId="afe">
    <w:name w:val="Hyperlink"/>
    <w:basedOn w:val="a0"/>
    <w:uiPriority w:val="99"/>
    <w:unhideWhenUsed/>
    <w:rsid w:val="00715DB7"/>
    <w:rPr>
      <w:color w:val="0000FF"/>
      <w:u w:val="single"/>
    </w:rPr>
  </w:style>
  <w:style w:type="character" w:styleId="aff">
    <w:name w:val="Emphasis"/>
    <w:basedOn w:val="a0"/>
    <w:qFormat/>
    <w:rsid w:val="00715DB7"/>
    <w:rPr>
      <w:i/>
      <w:iCs/>
    </w:rPr>
  </w:style>
  <w:style w:type="paragraph" w:styleId="aff0">
    <w:name w:val="Subtitle"/>
    <w:basedOn w:val="a"/>
    <w:next w:val="a"/>
    <w:link w:val="aff1"/>
    <w:qFormat/>
    <w:rsid w:val="00715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1">
    <w:name w:val="Подзаголовок Знак"/>
    <w:basedOn w:val="a0"/>
    <w:link w:val="aff0"/>
    <w:rsid w:val="00715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ff2">
    <w:name w:val="No Spacing"/>
    <w:uiPriority w:val="1"/>
    <w:qFormat/>
    <w:rsid w:val="00715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15DB7"/>
  </w:style>
  <w:style w:type="paragraph" w:styleId="aff3">
    <w:name w:val="footnote text"/>
    <w:basedOn w:val="a"/>
    <w:link w:val="aff4"/>
    <w:uiPriority w:val="99"/>
    <w:semiHidden/>
    <w:unhideWhenUsed/>
    <w:rsid w:val="00715DB7"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semiHidden/>
    <w:rsid w:val="00715DB7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f5">
    <w:name w:val="Текст в заданном формате"/>
    <w:basedOn w:val="a"/>
    <w:rsid w:val="00715DB7"/>
    <w:pPr>
      <w:widowControl w:val="0"/>
      <w:suppressAutoHyphens/>
    </w:pPr>
    <w:rPr>
      <w:rFonts w:ascii="Courier New" w:eastAsia="NSimSun" w:hAnsi="Courier New" w:cs="Courier New"/>
      <w:sz w:val="20"/>
      <w:szCs w:val="20"/>
      <w:lang w:val="ru-RU" w:eastAsia="hi-IN" w:bidi="hi-IN"/>
    </w:rPr>
  </w:style>
  <w:style w:type="paragraph" w:customStyle="1" w:styleId="aff6">
    <w:name w:val="Нормальный"/>
    <w:uiPriority w:val="99"/>
    <w:qFormat/>
    <w:rsid w:val="00715DB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0"/>
    <w:uiPriority w:val="99"/>
    <w:semiHidden/>
    <w:unhideWhenUsed/>
    <w:rsid w:val="00C036EF"/>
    <w:rPr>
      <w:vertAlign w:val="superscript"/>
    </w:rPr>
  </w:style>
  <w:style w:type="character" w:customStyle="1" w:styleId="translation-chunk">
    <w:name w:val="translation-chunk"/>
    <w:basedOn w:val="a0"/>
    <w:rsid w:val="00EE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3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80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82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1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142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33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77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4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38CBD-73C4-49CB-8054-98AD3ED5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Ланько</dc:creator>
  <cp:lastModifiedBy>Пользователь</cp:lastModifiedBy>
  <cp:revision>2</cp:revision>
  <cp:lastPrinted>2018-10-29T13:21:00Z</cp:lastPrinted>
  <dcterms:created xsi:type="dcterms:W3CDTF">2019-04-18T09:54:00Z</dcterms:created>
  <dcterms:modified xsi:type="dcterms:W3CDTF">2019-04-18T09:54:00Z</dcterms:modified>
</cp:coreProperties>
</file>