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715DB7" w:rsidRPr="00E73217" w:rsidRDefault="000054AC" w:rsidP="00695EB5">
      <w:pPr>
        <w:ind w:left="5245"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E73217">
        <w:rPr>
          <w:color w:val="000000" w:themeColor="text1"/>
          <w:sz w:val="28"/>
          <w:szCs w:val="28"/>
          <w:lang w:val="ru-RU"/>
        </w:rPr>
        <w:t xml:space="preserve">Приложение </w:t>
      </w:r>
      <w:r w:rsidR="0086439E" w:rsidRPr="00E73217">
        <w:rPr>
          <w:color w:val="000000" w:themeColor="text1"/>
          <w:sz w:val="28"/>
          <w:szCs w:val="28"/>
          <w:lang w:val="ru-RU"/>
        </w:rPr>
        <w:t>1</w:t>
      </w:r>
      <w:r w:rsidR="00E50C5A">
        <w:rPr>
          <w:color w:val="000000" w:themeColor="text1"/>
          <w:sz w:val="28"/>
          <w:szCs w:val="28"/>
          <w:lang w:val="ru-RU"/>
        </w:rPr>
        <w:t>3</w:t>
      </w:r>
    </w:p>
    <w:p w:rsidR="00FC34FD" w:rsidRDefault="00C36684" w:rsidP="00695EB5">
      <w:pPr>
        <w:pStyle w:val="a3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 w:rsidRPr="00E73217">
        <w:rPr>
          <w:color w:val="000000" w:themeColor="text1"/>
          <w:sz w:val="28"/>
          <w:szCs w:val="28"/>
          <w:lang w:val="ru-RU"/>
        </w:rPr>
        <w:t xml:space="preserve">к Правилам организации кассовой работы </w:t>
      </w:r>
      <w:r w:rsidR="009F7AAD">
        <w:rPr>
          <w:color w:val="000000" w:themeColor="text1"/>
          <w:sz w:val="28"/>
          <w:szCs w:val="28"/>
          <w:lang w:val="ru-RU"/>
        </w:rPr>
        <w:t xml:space="preserve">в банковских учреждениях </w:t>
      </w:r>
      <w:del w:id="1" w:author="Ольга Лопухина" w:date="2019-03-11T17:05:00Z">
        <w:r w:rsidR="009F7AAD" w:rsidDel="00241748">
          <w:rPr>
            <w:color w:val="000000" w:themeColor="text1"/>
            <w:sz w:val="28"/>
            <w:szCs w:val="28"/>
            <w:lang w:val="ru-RU"/>
          </w:rPr>
          <w:delText>на территории</w:delText>
        </w:r>
        <w:r w:rsidR="009F7AAD" w:rsidRPr="00E73217" w:rsidDel="00241748">
          <w:rPr>
            <w:color w:val="000000" w:themeColor="text1"/>
            <w:sz w:val="28"/>
            <w:szCs w:val="28"/>
            <w:lang w:val="ru-RU"/>
          </w:rPr>
          <w:delText xml:space="preserve"> </w:delText>
        </w:r>
        <w:r w:rsidRPr="00E73217" w:rsidDel="00241748">
          <w:rPr>
            <w:color w:val="000000" w:themeColor="text1"/>
            <w:sz w:val="28"/>
            <w:szCs w:val="28"/>
            <w:lang w:val="ru-RU"/>
          </w:rPr>
          <w:delText>Донецкой Народной Республик</w:delText>
        </w:r>
        <w:r w:rsidR="00F622E9" w:rsidDel="00241748">
          <w:rPr>
            <w:color w:val="000000" w:themeColor="text1"/>
            <w:sz w:val="28"/>
            <w:szCs w:val="28"/>
            <w:lang w:val="ru-RU"/>
          </w:rPr>
          <w:delText>и</w:delText>
        </w:r>
        <w:r w:rsidR="00715DB7" w:rsidRPr="00E73217" w:rsidDel="00241748">
          <w:rPr>
            <w:color w:val="000000" w:themeColor="text1"/>
            <w:sz w:val="28"/>
            <w:szCs w:val="28"/>
            <w:lang w:val="ru-RU"/>
          </w:rPr>
          <w:delText xml:space="preserve"> </w:delText>
        </w:r>
      </w:del>
    </w:p>
    <w:p w:rsidR="00715DB7" w:rsidRPr="00E73217" w:rsidRDefault="00715DB7" w:rsidP="00695EB5">
      <w:pPr>
        <w:ind w:left="5245"/>
        <w:rPr>
          <w:color w:val="000000" w:themeColor="text1"/>
          <w:sz w:val="28"/>
          <w:szCs w:val="28"/>
          <w:lang w:val="ru-RU"/>
        </w:rPr>
      </w:pPr>
      <w:r w:rsidRPr="00E73217">
        <w:rPr>
          <w:color w:val="000000" w:themeColor="text1"/>
          <w:sz w:val="28"/>
          <w:szCs w:val="28"/>
          <w:lang w:val="ru-RU"/>
        </w:rPr>
        <w:t xml:space="preserve">(пункт </w:t>
      </w:r>
      <w:r w:rsidR="00613422">
        <w:rPr>
          <w:color w:val="000000" w:themeColor="text1"/>
          <w:sz w:val="28"/>
          <w:szCs w:val="28"/>
          <w:lang w:val="ru-RU"/>
        </w:rPr>
        <w:t>7</w:t>
      </w:r>
      <w:r w:rsidR="00695EB5">
        <w:rPr>
          <w:color w:val="000000" w:themeColor="text1"/>
          <w:sz w:val="28"/>
          <w:szCs w:val="28"/>
          <w:lang w:val="ru-RU"/>
        </w:rPr>
        <w:t xml:space="preserve"> раздела</w:t>
      </w:r>
      <w:r w:rsidRPr="00E73217">
        <w:rPr>
          <w:color w:val="000000" w:themeColor="text1"/>
          <w:sz w:val="28"/>
          <w:szCs w:val="28"/>
          <w:lang w:val="ru-RU"/>
        </w:rPr>
        <w:t xml:space="preserve"> </w:t>
      </w:r>
      <w:r w:rsidR="00695EB5">
        <w:rPr>
          <w:color w:val="000000" w:themeColor="text1"/>
          <w:sz w:val="28"/>
          <w:szCs w:val="28"/>
          <w:lang w:val="en-US"/>
        </w:rPr>
        <w:t>V</w:t>
      </w:r>
      <w:r w:rsidRPr="00E73217">
        <w:rPr>
          <w:color w:val="000000" w:themeColor="text1"/>
          <w:sz w:val="28"/>
          <w:szCs w:val="28"/>
          <w:lang w:val="ru-RU"/>
        </w:rPr>
        <w:t>)</w:t>
      </w:r>
      <w:r w:rsidR="00C36684" w:rsidRPr="00E73217">
        <w:rPr>
          <w:color w:val="000000" w:themeColor="text1"/>
          <w:sz w:val="28"/>
          <w:szCs w:val="28"/>
          <w:lang w:val="ru-RU"/>
        </w:rPr>
        <w:t xml:space="preserve"> </w:t>
      </w:r>
    </w:p>
    <w:p w:rsidR="00EA66AD" w:rsidRDefault="00EA66AD" w:rsidP="003262D2">
      <w:pPr>
        <w:jc w:val="right"/>
        <w:rPr>
          <w:color w:val="000000" w:themeColor="text1"/>
          <w:sz w:val="28"/>
          <w:szCs w:val="28"/>
          <w:lang w:val="ru-RU"/>
        </w:rPr>
      </w:pPr>
    </w:p>
    <w:p w:rsidR="00EF0C4A" w:rsidRPr="00E73217" w:rsidRDefault="00EF0C4A" w:rsidP="00EF0C4A">
      <w:pPr>
        <w:pStyle w:val="a3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ru-RU"/>
        </w:rPr>
      </w:pPr>
      <w:r w:rsidRPr="00E73217">
        <w:rPr>
          <w:b/>
          <w:color w:val="000000" w:themeColor="text1"/>
          <w:sz w:val="28"/>
          <w:szCs w:val="28"/>
          <w:lang w:val="ru-RU"/>
        </w:rPr>
        <w:t xml:space="preserve">Расходный </w:t>
      </w:r>
      <w:proofErr w:type="spellStart"/>
      <w:r w:rsidRPr="00E73217">
        <w:rPr>
          <w:b/>
          <w:color w:val="000000" w:themeColor="text1"/>
          <w:sz w:val="28"/>
          <w:szCs w:val="28"/>
          <w:lang w:val="ru-RU"/>
        </w:rPr>
        <w:t>внебалансовый</w:t>
      </w:r>
      <w:proofErr w:type="spellEnd"/>
      <w:r w:rsidRPr="00E73217">
        <w:rPr>
          <w:b/>
          <w:color w:val="000000" w:themeColor="text1"/>
          <w:sz w:val="28"/>
          <w:szCs w:val="28"/>
          <w:lang w:val="ru-RU"/>
        </w:rPr>
        <w:t xml:space="preserve"> ордер</w:t>
      </w:r>
    </w:p>
    <w:tbl>
      <w:tblPr>
        <w:tblW w:w="1099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71"/>
        <w:gridCol w:w="533"/>
        <w:gridCol w:w="1877"/>
        <w:gridCol w:w="1525"/>
        <w:gridCol w:w="1873"/>
        <w:gridCol w:w="3296"/>
        <w:gridCol w:w="314"/>
        <w:gridCol w:w="526"/>
        <w:gridCol w:w="607"/>
        <w:gridCol w:w="49"/>
        <w:gridCol w:w="250"/>
        <w:gridCol w:w="71"/>
      </w:tblGrid>
      <w:tr w:rsidR="00E73217" w:rsidRPr="00E73217" w:rsidTr="00012451">
        <w:trPr>
          <w:gridBefore w:val="2"/>
          <w:gridAfter w:val="3"/>
          <w:wBefore w:w="263" w:type="pct"/>
          <w:wAfter w:w="131" w:type="pct"/>
          <w:tblCellSpacing w:w="22" w:type="dxa"/>
          <w:jc w:val="center"/>
        </w:trPr>
        <w:tc>
          <w:tcPr>
            <w:tcW w:w="4525" w:type="pct"/>
            <w:gridSpan w:val="7"/>
            <w:hideMark/>
          </w:tcPr>
          <w:p w:rsidR="00EF0C4A" w:rsidRDefault="00EF0C4A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  <w:p w:rsidR="00715DB7" w:rsidRPr="00012451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_____________________________________________________________________________________</w:t>
            </w:r>
            <w:r w:rsidRPr="00E73217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="006719DC" w:rsidRPr="00012451">
              <w:rPr>
                <w:color w:val="000000" w:themeColor="text1"/>
                <w:lang w:val="ru-RU"/>
              </w:rPr>
              <w:t>(</w:t>
            </w:r>
            <w:r w:rsidRPr="00012451">
              <w:rPr>
                <w:color w:val="000000" w:themeColor="text1"/>
                <w:lang w:val="ru-RU"/>
              </w:rPr>
              <w:t xml:space="preserve">наименование </w:t>
            </w:r>
            <w:r w:rsidR="00F622E9" w:rsidRPr="00012451">
              <w:rPr>
                <w:color w:val="000000" w:themeColor="text1"/>
                <w:lang w:val="ru-RU"/>
              </w:rPr>
              <w:t>б</w:t>
            </w:r>
            <w:r w:rsidRPr="00012451">
              <w:rPr>
                <w:color w:val="000000" w:themeColor="text1"/>
                <w:lang w:val="ru-RU"/>
              </w:rPr>
              <w:t>анка)</w:t>
            </w:r>
          </w:p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Расходный </w:t>
            </w:r>
            <w:proofErr w:type="spellStart"/>
            <w:r w:rsidRPr="00E73217">
              <w:rPr>
                <w:b/>
                <w:color w:val="000000" w:themeColor="text1"/>
                <w:sz w:val="28"/>
                <w:szCs w:val="28"/>
                <w:lang w:val="ru-RU"/>
              </w:rPr>
              <w:t>внебалансовый</w:t>
            </w:r>
            <w:proofErr w:type="spellEnd"/>
            <w:r w:rsidRPr="00E73217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 ордер</w:t>
            </w:r>
          </w:p>
          <w:p w:rsidR="00715DB7" w:rsidRPr="00E73217" w:rsidRDefault="00715DB7" w:rsidP="003262D2">
            <w:pPr>
              <w:pStyle w:val="a3"/>
              <w:spacing w:before="0" w:beforeAutospacing="0" w:after="0" w:afterAutospacing="0"/>
              <w:contextualSpacing/>
              <w:rPr>
                <w:b/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b/>
                <w:color w:val="000000" w:themeColor="text1"/>
                <w:sz w:val="28"/>
                <w:szCs w:val="28"/>
                <w:lang w:val="ru-RU"/>
              </w:rPr>
              <w:t xml:space="preserve">                                                     ______________________________________</w:t>
            </w:r>
          </w:p>
          <w:p w:rsidR="00715DB7" w:rsidRPr="00695EB5" w:rsidRDefault="00715DB7" w:rsidP="003262D2">
            <w:pPr>
              <w:pStyle w:val="a3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 xml:space="preserve">                                                           </w:t>
            </w:r>
            <w:r w:rsidRPr="00012451">
              <w:rPr>
                <w:color w:val="000000" w:themeColor="text1"/>
                <w:lang w:val="ru-RU"/>
              </w:rPr>
              <w:t xml:space="preserve">(дата осуществления </w:t>
            </w:r>
            <w:r w:rsidR="00F622E9" w:rsidRPr="00012451">
              <w:rPr>
                <w:color w:val="000000" w:themeColor="text1"/>
                <w:lang w:val="ru-RU"/>
              </w:rPr>
              <w:t>операции)</w:t>
            </w:r>
            <w:r w:rsidR="00F622E9" w:rsidRPr="00E73217">
              <w:rPr>
                <w:color w:val="000000" w:themeColor="text1"/>
                <w:sz w:val="20"/>
                <w:szCs w:val="20"/>
                <w:lang w:val="ru-RU"/>
              </w:rPr>
              <w:t xml:space="preserve"> _</w:t>
            </w: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____________________________________________________________________________________</w:t>
            </w:r>
            <w:r w:rsidRPr="00E73217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 xml:space="preserve">                            </w:t>
            </w:r>
            <w:r w:rsidRPr="00012451">
              <w:rPr>
                <w:color w:val="000000" w:themeColor="text1"/>
                <w:lang w:val="ru-RU"/>
              </w:rPr>
              <w:t>(кому принадлежат документы (ценности))</w:t>
            </w:r>
          </w:p>
          <w:tbl>
            <w:tblPr>
              <w:tblpPr w:leftFromText="45" w:rightFromText="45" w:vertAnchor="text" w:horzAnchor="margin" w:tblpX="-435" w:tblpY="1"/>
              <w:tblOverlap w:val="never"/>
              <w:tblW w:w="9209" w:type="dxa"/>
              <w:tblCellSpacing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 w:firstRow="1" w:lastRow="0" w:firstColumn="1" w:lastColumn="0" w:noHBand="0" w:noVBand="0"/>
            </w:tblPr>
            <w:tblGrid>
              <w:gridCol w:w="4134"/>
              <w:gridCol w:w="2814"/>
              <w:gridCol w:w="2261"/>
            </w:tblGrid>
            <w:tr w:rsidR="00E73217" w:rsidRPr="00E73217" w:rsidTr="00E53E22">
              <w:trPr>
                <w:trHeight w:val="498"/>
                <w:tblCellSpacing w:w="22" w:type="dxa"/>
              </w:trPr>
              <w:tc>
                <w:tcPr>
                  <w:tcW w:w="22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5DB7" w:rsidRPr="00E73217" w:rsidRDefault="00715DB7" w:rsidP="003262D2">
                  <w:pPr>
                    <w:pStyle w:val="a3"/>
                    <w:spacing w:before="0" w:beforeAutospacing="0" w:after="0" w:afterAutospacing="0"/>
                    <w:rPr>
                      <w:color w:val="000000" w:themeColor="text1"/>
                      <w:sz w:val="20"/>
                      <w:szCs w:val="20"/>
                      <w:lang w:val="ru-RU"/>
                    </w:rPr>
                  </w:pPr>
                  <w:r w:rsidRPr="00E73217">
                    <w:rPr>
                      <w:color w:val="000000" w:themeColor="text1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5DB7" w:rsidRPr="00E73217" w:rsidRDefault="00715DB7" w:rsidP="003262D2">
                  <w:pPr>
                    <w:pStyle w:val="a3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E73217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Сч</w:t>
                  </w:r>
                  <w:r w:rsidR="00D1756F" w:rsidRPr="00E73217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е</w:t>
                  </w:r>
                  <w:r w:rsidRPr="00E73217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 xml:space="preserve">т </w:t>
                  </w:r>
                  <w:r w:rsidR="006237FF" w:rsidRPr="00E73217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№</w:t>
                  </w:r>
                </w:p>
              </w:tc>
              <w:tc>
                <w:tcPr>
                  <w:tcW w:w="1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5DB7" w:rsidRPr="00E73217" w:rsidRDefault="00715DB7" w:rsidP="003262D2">
                  <w:pPr>
                    <w:pStyle w:val="a3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E73217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Сумма</w:t>
                  </w:r>
                </w:p>
              </w:tc>
            </w:tr>
            <w:tr w:rsidR="00E73217" w:rsidRPr="00E73217" w:rsidTr="00E53E22">
              <w:trPr>
                <w:trHeight w:val="418"/>
                <w:tblCellSpacing w:w="22" w:type="dxa"/>
              </w:trPr>
              <w:tc>
                <w:tcPr>
                  <w:tcW w:w="22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5DB7" w:rsidRPr="00E73217" w:rsidRDefault="00715DB7" w:rsidP="003262D2">
                  <w:pPr>
                    <w:pStyle w:val="a3"/>
                    <w:spacing w:before="0" w:beforeAutospacing="0" w:after="0" w:afterAutospacing="0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E73217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Дебет</w:t>
                  </w:r>
                </w:p>
              </w:tc>
              <w:tc>
                <w:tcPr>
                  <w:tcW w:w="1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5DB7" w:rsidRPr="00E73217" w:rsidRDefault="00715DB7" w:rsidP="003262D2">
                  <w:pPr>
                    <w:pStyle w:val="a3"/>
                    <w:spacing w:before="0" w:beforeAutospacing="0" w:after="0" w:afterAutospacing="0"/>
                    <w:rPr>
                      <w:color w:val="000000" w:themeColor="text1"/>
                      <w:sz w:val="20"/>
                      <w:szCs w:val="20"/>
                      <w:lang w:val="ru-RU"/>
                    </w:rPr>
                  </w:pPr>
                  <w:r w:rsidRPr="00E73217">
                    <w:rPr>
                      <w:color w:val="000000" w:themeColor="text1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5DB7" w:rsidRPr="00E73217" w:rsidRDefault="00715DB7" w:rsidP="003262D2">
                  <w:pPr>
                    <w:pStyle w:val="a3"/>
                    <w:spacing w:before="0" w:beforeAutospacing="0" w:after="0" w:afterAutospacing="0"/>
                    <w:rPr>
                      <w:color w:val="000000" w:themeColor="text1"/>
                      <w:sz w:val="20"/>
                      <w:szCs w:val="20"/>
                      <w:lang w:val="ru-RU"/>
                    </w:rPr>
                  </w:pPr>
                  <w:r w:rsidRPr="00E73217">
                    <w:rPr>
                      <w:color w:val="000000" w:themeColor="text1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E73217" w:rsidRPr="00E73217" w:rsidTr="00E53E22">
              <w:trPr>
                <w:trHeight w:val="442"/>
                <w:tblCellSpacing w:w="22" w:type="dxa"/>
              </w:trPr>
              <w:tc>
                <w:tcPr>
                  <w:tcW w:w="22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5DB7" w:rsidRPr="00E73217" w:rsidRDefault="00715DB7" w:rsidP="003262D2">
                  <w:pPr>
                    <w:pStyle w:val="a3"/>
                    <w:spacing w:before="0" w:beforeAutospacing="0" w:after="0" w:afterAutospacing="0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E73217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 xml:space="preserve">Кредит </w:t>
                  </w:r>
                </w:p>
              </w:tc>
              <w:tc>
                <w:tcPr>
                  <w:tcW w:w="1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5DB7" w:rsidRPr="00E73217" w:rsidRDefault="00715DB7" w:rsidP="003262D2">
                  <w:pPr>
                    <w:pStyle w:val="a3"/>
                    <w:spacing w:before="0" w:beforeAutospacing="0" w:after="0" w:afterAutospacing="0"/>
                    <w:rPr>
                      <w:color w:val="000000" w:themeColor="text1"/>
                      <w:sz w:val="20"/>
                      <w:szCs w:val="20"/>
                      <w:lang w:val="ru-RU"/>
                    </w:rPr>
                  </w:pPr>
                  <w:r w:rsidRPr="00E73217">
                    <w:rPr>
                      <w:color w:val="000000" w:themeColor="text1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1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15DB7" w:rsidRPr="00E73217" w:rsidRDefault="00715DB7" w:rsidP="003262D2">
                  <w:pPr>
                    <w:pStyle w:val="a3"/>
                    <w:spacing w:before="0" w:beforeAutospacing="0" w:after="0" w:afterAutospacing="0"/>
                    <w:rPr>
                      <w:color w:val="000000" w:themeColor="text1"/>
                      <w:sz w:val="20"/>
                      <w:szCs w:val="20"/>
                      <w:lang w:val="ru-RU"/>
                    </w:rPr>
                  </w:pPr>
                  <w:r w:rsidRPr="00E73217">
                    <w:rPr>
                      <w:color w:val="000000" w:themeColor="text1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D53BCE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br w:type="textWrapping" w:clear="all"/>
            </w:r>
          </w:p>
          <w:p w:rsidR="00715DB7" w:rsidRPr="00012451" w:rsidRDefault="00715DB7" w:rsidP="00181143">
            <w:pPr>
              <w:pStyle w:val="a3"/>
              <w:spacing w:before="0" w:beforeAutospacing="0" w:after="0" w:afterAutospacing="0"/>
              <w:rPr>
                <w:color w:val="000000" w:themeColor="text1"/>
                <w:lang w:val="ru-RU"/>
              </w:rPr>
            </w:pP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>Выдать</w:t>
            </w: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 xml:space="preserve"> _____________________________________________________</w:t>
            </w:r>
            <w:r w:rsidR="00181143">
              <w:rPr>
                <w:color w:val="000000" w:themeColor="text1"/>
                <w:sz w:val="20"/>
                <w:szCs w:val="20"/>
                <w:lang w:val="ru-RU"/>
              </w:rPr>
              <w:t>_______________________</w:t>
            </w:r>
            <w:r w:rsidRPr="00E73217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012451">
              <w:rPr>
                <w:color w:val="000000" w:themeColor="text1"/>
                <w:lang w:val="ru-RU"/>
              </w:rPr>
              <w:t xml:space="preserve">                   </w:t>
            </w:r>
            <w:r w:rsidR="00012451" w:rsidRPr="00012451">
              <w:rPr>
                <w:color w:val="000000" w:themeColor="text1"/>
                <w:lang w:val="ru-RU"/>
              </w:rPr>
              <w:t>(ф</w:t>
            </w:r>
            <w:r w:rsidRPr="00012451">
              <w:rPr>
                <w:color w:val="000000" w:themeColor="text1"/>
                <w:lang w:val="ru-RU"/>
              </w:rPr>
              <w:t>амилия, имя, отчество  лица,  которое  получает  документы)</w:t>
            </w:r>
          </w:p>
          <w:p w:rsidR="00C36684" w:rsidRPr="00E73217" w:rsidRDefault="00C36684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E73217" w:rsidRPr="00E73217" w:rsidTr="00012451">
        <w:trPr>
          <w:gridBefore w:val="2"/>
          <w:gridAfter w:val="4"/>
          <w:wBefore w:w="263" w:type="pct"/>
          <w:wAfter w:w="415" w:type="pct"/>
          <w:tblCellSpacing w:w="22" w:type="dxa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>Наименование документов (ценностей)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AF3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>Количество</w:t>
            </w:r>
          </w:p>
          <w:p w:rsidR="00715DB7" w:rsidRPr="00E73217" w:rsidRDefault="00715DB7" w:rsidP="003262D2">
            <w:pPr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26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>Сумма</w:t>
            </w:r>
          </w:p>
        </w:tc>
      </w:tr>
      <w:tr w:rsidR="00E73217" w:rsidRPr="00E73217" w:rsidTr="00012451">
        <w:trPr>
          <w:gridBefore w:val="2"/>
          <w:gridAfter w:val="4"/>
          <w:wBefore w:w="263" w:type="pct"/>
          <w:wAfter w:w="415" w:type="pct"/>
          <w:tblCellSpacing w:w="22" w:type="dxa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26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  <w:tr w:rsidR="00E73217" w:rsidRPr="00E73217" w:rsidTr="00012451">
        <w:trPr>
          <w:gridBefore w:val="2"/>
          <w:gridAfter w:val="4"/>
          <w:wBefore w:w="263" w:type="pct"/>
          <w:wAfter w:w="415" w:type="pct"/>
          <w:tblCellSpacing w:w="22" w:type="dxa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26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  <w:tr w:rsidR="00E73217" w:rsidRPr="00E73217" w:rsidTr="00012451">
        <w:trPr>
          <w:gridBefore w:val="2"/>
          <w:gridAfter w:val="4"/>
          <w:wBefore w:w="263" w:type="pct"/>
          <w:wAfter w:w="415" w:type="pct"/>
          <w:tblCellSpacing w:w="22" w:type="dxa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26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  <w:tr w:rsidR="00E73217" w:rsidRPr="00E73217" w:rsidTr="00012451">
        <w:trPr>
          <w:gridBefore w:val="2"/>
          <w:gridAfter w:val="4"/>
          <w:wBefore w:w="263" w:type="pct"/>
          <w:wAfter w:w="415" w:type="pct"/>
          <w:tblCellSpacing w:w="22" w:type="dxa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26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  <w:tr w:rsidR="00E73217" w:rsidRPr="00E73217" w:rsidTr="00012451">
        <w:trPr>
          <w:gridBefore w:val="2"/>
          <w:gridAfter w:val="4"/>
          <w:wBefore w:w="263" w:type="pct"/>
          <w:wAfter w:w="415" w:type="pct"/>
          <w:tblCellSpacing w:w="22" w:type="dxa"/>
          <w:jc w:val="center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26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DB7" w:rsidRPr="00E73217" w:rsidRDefault="00715DB7" w:rsidP="003262D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E73217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  <w:tr w:rsidR="00E73217" w:rsidRPr="00E73217" w:rsidTr="00012451">
        <w:trPr>
          <w:gridBefore w:val="2"/>
          <w:wBefore w:w="263" w:type="pct"/>
          <w:tblCellSpacing w:w="22" w:type="dxa"/>
          <w:jc w:val="center"/>
        </w:trPr>
        <w:tc>
          <w:tcPr>
            <w:tcW w:w="4242" w:type="pct"/>
            <w:gridSpan w:val="6"/>
            <w:hideMark/>
          </w:tcPr>
          <w:p w:rsidR="001361E3" w:rsidRPr="00E73217" w:rsidRDefault="00715DB7" w:rsidP="00181143">
            <w:pPr>
              <w:pStyle w:val="a3"/>
              <w:spacing w:before="0" w:beforeAutospacing="0" w:after="0" w:afterAutospacing="0"/>
              <w:ind w:left="142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color w:val="000000" w:themeColor="text1"/>
                <w:sz w:val="28"/>
                <w:szCs w:val="28"/>
                <w:lang w:val="ru-RU"/>
              </w:rPr>
              <w:br w:type="textWrapping" w:clear="all"/>
              <w:t xml:space="preserve">Сумма </w:t>
            </w:r>
            <w:r w:rsidR="001361E3" w:rsidRPr="00E73217">
              <w:rPr>
                <w:color w:val="000000" w:themeColor="text1"/>
                <w:sz w:val="28"/>
                <w:szCs w:val="28"/>
                <w:lang w:val="ru-RU"/>
              </w:rPr>
              <w:t>_____</w:t>
            </w:r>
            <w:r w:rsidR="00181143">
              <w:rPr>
                <w:color w:val="000000" w:themeColor="text1"/>
                <w:sz w:val="28"/>
                <w:szCs w:val="28"/>
                <w:lang w:val="ru-RU"/>
              </w:rPr>
              <w:t>___________________________</w:t>
            </w:r>
            <w:r w:rsidR="001361E3" w:rsidRPr="00E73217">
              <w:rPr>
                <w:color w:val="000000" w:themeColor="text1"/>
                <w:sz w:val="28"/>
                <w:szCs w:val="28"/>
                <w:lang w:val="ru-RU"/>
              </w:rPr>
              <w:t>российских рублей ____копеек</w:t>
            </w:r>
          </w:p>
          <w:p w:rsidR="00715DB7" w:rsidRPr="00E73217" w:rsidRDefault="001361E3" w:rsidP="00E53E22">
            <w:pPr>
              <w:pStyle w:val="a3"/>
              <w:spacing w:before="0" w:beforeAutospacing="0" w:after="0" w:afterAutospacing="0"/>
              <w:ind w:left="142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 xml:space="preserve">                                                  </w:t>
            </w:r>
            <w:r w:rsidR="00715DB7" w:rsidRPr="00012451">
              <w:rPr>
                <w:color w:val="000000" w:themeColor="text1"/>
                <w:lang w:val="ru-RU"/>
              </w:rPr>
              <w:t>(прописью) </w:t>
            </w:r>
            <w:r w:rsidR="00715DB7" w:rsidRPr="00012451">
              <w:rPr>
                <w:color w:val="000000" w:themeColor="text1"/>
                <w:lang w:val="ru-RU"/>
              </w:rPr>
              <w:br/>
            </w:r>
            <w:r w:rsidR="00715DB7" w:rsidRPr="00E73217">
              <w:rPr>
                <w:color w:val="000000" w:themeColor="text1"/>
                <w:sz w:val="28"/>
                <w:szCs w:val="28"/>
                <w:lang w:val="ru-RU"/>
              </w:rPr>
              <w:t>Основание _______________________________________________________</w:t>
            </w:r>
            <w:r w:rsidR="00715DB7" w:rsidRPr="00E73217">
              <w:rPr>
                <w:color w:val="000000" w:themeColor="text1"/>
                <w:sz w:val="28"/>
                <w:szCs w:val="28"/>
                <w:lang w:val="ru-RU"/>
              </w:rPr>
              <w:br/>
              <w:t xml:space="preserve">                                      </w:t>
            </w:r>
            <w:proofErr w:type="gramStart"/>
            <w:r w:rsidR="00715DB7" w:rsidRPr="00E73217">
              <w:rPr>
                <w:color w:val="000000" w:themeColor="text1"/>
                <w:sz w:val="28"/>
                <w:szCs w:val="28"/>
                <w:lang w:val="ru-RU"/>
              </w:rPr>
              <w:t>   </w:t>
            </w:r>
            <w:r w:rsidR="00715DB7" w:rsidRPr="00012451">
              <w:rPr>
                <w:color w:val="000000" w:themeColor="text1"/>
                <w:lang w:val="ru-RU"/>
              </w:rPr>
              <w:t>(</w:t>
            </w:r>
            <w:proofErr w:type="gramEnd"/>
            <w:r w:rsidR="00715DB7" w:rsidRPr="00012451">
              <w:rPr>
                <w:color w:val="000000" w:themeColor="text1"/>
                <w:lang w:val="ru-RU"/>
              </w:rPr>
              <w:t>указывается  в случае  наличия)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DB7" w:rsidRPr="00E73217" w:rsidRDefault="00715DB7" w:rsidP="003262D2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109" w:type="pct"/>
            <w:gridSpan w:val="2"/>
            <w:vAlign w:val="center"/>
          </w:tcPr>
          <w:p w:rsidR="00715DB7" w:rsidRPr="00E73217" w:rsidRDefault="00715DB7" w:rsidP="003262D2">
            <w:pPr>
              <w:rPr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E73217" w:rsidRPr="00E73217" w:rsidTr="00012451">
        <w:trPr>
          <w:gridAfter w:val="5"/>
          <w:wAfter w:w="636" w:type="pct"/>
          <w:tblCellSpacing w:w="22" w:type="dxa"/>
          <w:jc w:val="center"/>
        </w:trPr>
        <w:tc>
          <w:tcPr>
            <w:tcW w:w="2648" w:type="pct"/>
            <w:gridSpan w:val="5"/>
            <w:hideMark/>
          </w:tcPr>
          <w:p w:rsidR="00E53E22" w:rsidRDefault="00E53E22" w:rsidP="00181143">
            <w:pPr>
              <w:pStyle w:val="a3"/>
              <w:spacing w:before="0" w:beforeAutospacing="0" w:after="0" w:afterAutospacing="0"/>
              <w:ind w:left="465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 xml:space="preserve">    </w:t>
            </w:r>
            <w:r w:rsidR="00715DB7" w:rsidRPr="00E73217">
              <w:rPr>
                <w:color w:val="000000" w:themeColor="text1"/>
                <w:sz w:val="28"/>
                <w:szCs w:val="28"/>
                <w:lang w:val="ru-RU"/>
              </w:rPr>
              <w:t>Указанные документы (ценности)</w:t>
            </w:r>
            <w:r w:rsidR="00EA66AD" w:rsidRPr="00E73217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p w:rsidR="00715DB7" w:rsidRPr="00E73217" w:rsidRDefault="00E53E22" w:rsidP="00181143">
            <w:pPr>
              <w:pStyle w:val="a3"/>
              <w:spacing w:before="0" w:beforeAutospacing="0" w:after="0" w:afterAutospacing="0"/>
              <w:ind w:left="465"/>
              <w:rPr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 xml:space="preserve">     </w:t>
            </w:r>
            <w:r w:rsidR="00EA66AD" w:rsidRPr="00E73217">
              <w:rPr>
                <w:color w:val="000000" w:themeColor="text1"/>
                <w:sz w:val="28"/>
                <w:szCs w:val="28"/>
                <w:lang w:val="ru-RU"/>
              </w:rPr>
              <w:t xml:space="preserve">получил                                      </w:t>
            </w:r>
          </w:p>
        </w:tc>
        <w:tc>
          <w:tcPr>
            <w:tcW w:w="1479" w:type="pct"/>
            <w:hideMark/>
          </w:tcPr>
          <w:p w:rsidR="00715DB7" w:rsidRPr="00E73217" w:rsidRDefault="00181143" w:rsidP="00181143">
            <w:pPr>
              <w:pStyle w:val="a3"/>
              <w:spacing w:before="0" w:beforeAutospacing="0" w:after="0" w:afterAutospacing="0"/>
              <w:ind w:left="142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 </w:t>
            </w:r>
            <w:r w:rsidR="00715DB7" w:rsidRPr="00E73217">
              <w:rPr>
                <w:color w:val="000000" w:themeColor="text1"/>
                <w:sz w:val="20"/>
                <w:szCs w:val="20"/>
                <w:lang w:val="ru-RU"/>
              </w:rPr>
              <w:t>_______________________</w:t>
            </w:r>
            <w:r w:rsidR="00EA66AD" w:rsidRPr="00E73217">
              <w:rPr>
                <w:color w:val="000000" w:themeColor="text1"/>
                <w:sz w:val="20"/>
                <w:szCs w:val="20"/>
                <w:lang w:val="ru-RU"/>
              </w:rPr>
              <w:t>__</w:t>
            </w:r>
            <w:r w:rsidR="00715DB7" w:rsidRPr="00E73217">
              <w:rPr>
                <w:color w:val="000000" w:themeColor="text1"/>
                <w:sz w:val="20"/>
                <w:szCs w:val="20"/>
                <w:lang w:val="ru-RU"/>
              </w:rPr>
              <w:t>___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>__</w:t>
            </w:r>
            <w:r w:rsidR="00715DB7" w:rsidRPr="00E73217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="00EA66AD" w:rsidRPr="00E73217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gramStart"/>
            <w:r w:rsidR="00EA66AD" w:rsidRPr="00E73217">
              <w:rPr>
                <w:color w:val="000000" w:themeColor="text1"/>
                <w:sz w:val="28"/>
                <w:szCs w:val="28"/>
                <w:lang w:val="ru-RU"/>
              </w:rPr>
              <w:t xml:space="preserve">   </w:t>
            </w:r>
            <w:r w:rsidR="00715DB7" w:rsidRPr="00012451">
              <w:rPr>
                <w:color w:val="000000" w:themeColor="text1"/>
                <w:lang w:val="ru-RU"/>
              </w:rPr>
              <w:t>(</w:t>
            </w:r>
            <w:proofErr w:type="gramEnd"/>
            <w:r w:rsidR="00715DB7" w:rsidRPr="00012451">
              <w:rPr>
                <w:color w:val="000000" w:themeColor="text1"/>
                <w:lang w:val="ru-RU"/>
              </w:rPr>
              <w:t>подпись, Ф.И.О.)</w:t>
            </w:r>
            <w:r w:rsidR="00715DB7" w:rsidRPr="00E73217">
              <w:rPr>
                <w:color w:val="000000" w:themeColor="text1"/>
                <w:sz w:val="20"/>
                <w:szCs w:val="20"/>
                <w:lang w:val="ru-RU"/>
              </w:rPr>
              <w:t xml:space="preserve">  </w:t>
            </w:r>
          </w:p>
        </w:tc>
        <w:tc>
          <w:tcPr>
            <w:tcW w:w="136" w:type="pct"/>
          </w:tcPr>
          <w:p w:rsidR="00715DB7" w:rsidRPr="00E73217" w:rsidRDefault="00715DB7" w:rsidP="00181143">
            <w:pPr>
              <w:pStyle w:val="a3"/>
              <w:spacing w:before="0" w:beforeAutospacing="0" w:after="0" w:afterAutospacing="0"/>
              <w:ind w:left="142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E73217" w:rsidRPr="00E73217" w:rsidTr="00012451">
        <w:tblPrEx>
          <w:jc w:val="left"/>
        </w:tblPrEx>
        <w:trPr>
          <w:gridBefore w:val="1"/>
          <w:gridAfter w:val="1"/>
          <w:wBefore w:w="4" w:type="pct"/>
          <w:wAfter w:w="2" w:type="pct"/>
          <w:tblCellSpacing w:w="22" w:type="dxa"/>
        </w:trPr>
        <w:tc>
          <w:tcPr>
            <w:tcW w:w="4914" w:type="pct"/>
            <w:gridSpan w:val="10"/>
            <w:hideMark/>
          </w:tcPr>
          <w:p w:rsidR="00012451" w:rsidRDefault="00012451" w:rsidP="00181143">
            <w:pPr>
              <w:pStyle w:val="a3"/>
              <w:spacing w:before="0" w:beforeAutospacing="0" w:after="0" w:afterAutospacing="0"/>
              <w:ind w:left="142"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D53BCE" w:rsidRPr="00E73217" w:rsidRDefault="00012451" w:rsidP="00012451">
            <w:pPr>
              <w:pStyle w:val="a3"/>
              <w:spacing w:before="0" w:beforeAutospacing="0" w:after="0" w:afterAutospacing="0"/>
              <w:ind w:left="142"/>
              <w:rPr>
                <w:color w:val="000000" w:themeColor="text1"/>
                <w:sz w:val="28"/>
                <w:szCs w:val="28"/>
                <w:lang w:val="ru-RU"/>
              </w:rPr>
            </w:pP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 xml:space="preserve">Подписи 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б</w:t>
            </w: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>анк</w:t>
            </w:r>
            <w:r>
              <w:rPr>
                <w:color w:val="000000" w:themeColor="text1"/>
                <w:sz w:val="28"/>
                <w:szCs w:val="28"/>
                <w:lang w:val="ru-RU"/>
              </w:rPr>
              <w:t>овского учреждения</w:t>
            </w:r>
            <w:r w:rsidRPr="00E73217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D53BCE" w:rsidRPr="00E73217">
              <w:rPr>
                <w:color w:val="000000" w:themeColor="text1"/>
                <w:sz w:val="28"/>
                <w:szCs w:val="28"/>
                <w:lang w:val="ru-RU"/>
              </w:rPr>
              <w:t>_____________</w:t>
            </w:r>
            <w:r w:rsidR="00EA66AD" w:rsidRPr="00E73217">
              <w:rPr>
                <w:color w:val="000000" w:themeColor="text1"/>
                <w:sz w:val="28"/>
                <w:szCs w:val="28"/>
                <w:lang w:val="ru-RU"/>
              </w:rPr>
              <w:t>____________________</w:t>
            </w:r>
            <w:r w:rsidR="00D53BCE" w:rsidRPr="00E73217">
              <w:rPr>
                <w:color w:val="000000" w:themeColor="text1"/>
                <w:sz w:val="28"/>
                <w:szCs w:val="28"/>
                <w:lang w:val="ru-RU"/>
              </w:rPr>
              <w:t>_ </w:t>
            </w:r>
          </w:p>
        </w:tc>
      </w:tr>
    </w:tbl>
    <w:p w:rsidR="00181143" w:rsidRDefault="00181143" w:rsidP="00181143">
      <w:pPr>
        <w:rPr>
          <w:color w:val="000000" w:themeColor="text1"/>
          <w:sz w:val="28"/>
          <w:szCs w:val="28"/>
          <w:lang w:val="ru-RU"/>
        </w:rPr>
      </w:pPr>
    </w:p>
    <w:p w:rsidR="00E53E22" w:rsidRDefault="00E53E22" w:rsidP="00E53E22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Первый заместитель </w:t>
      </w:r>
    </w:p>
    <w:p w:rsidR="00181143" w:rsidRPr="00181143" w:rsidRDefault="00E53E22" w:rsidP="00E53E22">
      <w:pPr>
        <w:tabs>
          <w:tab w:val="left" w:pos="7088"/>
        </w:tabs>
        <w:rPr>
          <w:color w:val="000000" w:themeColor="text1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Председателя                                                                            </w:t>
      </w:r>
      <w:r>
        <w:rPr>
          <w:b/>
          <w:sz w:val="28"/>
          <w:szCs w:val="28"/>
          <w:lang w:val="ru-RU"/>
        </w:rPr>
        <w:t>Ю.А.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ru-RU"/>
        </w:rPr>
        <w:t>Дмитренко</w:t>
      </w:r>
    </w:p>
    <w:sectPr w:rsidR="00181143" w:rsidRPr="00181143" w:rsidSect="00E53E22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2A7" w:rsidRDefault="001C62A7">
      <w:r>
        <w:separator/>
      </w:r>
    </w:p>
  </w:endnote>
  <w:endnote w:type="continuationSeparator" w:id="0">
    <w:p w:rsidR="001C62A7" w:rsidRDefault="001C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2A7" w:rsidRDefault="001C62A7">
      <w:r>
        <w:separator/>
      </w:r>
    </w:p>
  </w:footnote>
  <w:footnote w:type="continuationSeparator" w:id="0">
    <w:p w:rsidR="001C62A7" w:rsidRDefault="001C6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536515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C4B56" w:rsidRPr="00A565AA" w:rsidRDefault="00372A20">
        <w:pPr>
          <w:pStyle w:val="ac"/>
          <w:jc w:val="center"/>
          <w:rPr>
            <w:sz w:val="28"/>
            <w:lang w:val="ru-RU"/>
          </w:rPr>
        </w:pPr>
        <w:r w:rsidRPr="00A565AA">
          <w:rPr>
            <w:sz w:val="28"/>
          </w:rPr>
          <w:fldChar w:fldCharType="begin"/>
        </w:r>
        <w:r w:rsidRPr="00A565AA">
          <w:rPr>
            <w:sz w:val="28"/>
          </w:rPr>
          <w:instrText>PAGE   \* MERGEFORMAT</w:instrText>
        </w:r>
        <w:r w:rsidRPr="00A565AA">
          <w:rPr>
            <w:sz w:val="28"/>
          </w:rPr>
          <w:fldChar w:fldCharType="separate"/>
        </w:r>
        <w:r w:rsidR="00241748" w:rsidRPr="00241748">
          <w:rPr>
            <w:noProof/>
            <w:sz w:val="28"/>
            <w:lang w:val="ru-RU"/>
          </w:rPr>
          <w:t>2</w:t>
        </w:r>
        <w:r w:rsidRPr="00A565AA">
          <w:rPr>
            <w:sz w:val="28"/>
          </w:rPr>
          <w:fldChar w:fldCharType="end"/>
        </w:r>
      </w:p>
      <w:p w:rsidR="00372A20" w:rsidRPr="00CC4B56" w:rsidRDefault="00CC4B56" w:rsidP="00CC4B56">
        <w:pPr>
          <w:pStyle w:val="ac"/>
          <w:jc w:val="right"/>
          <w:rPr>
            <w:sz w:val="28"/>
            <w:szCs w:val="28"/>
          </w:rPr>
        </w:pPr>
        <w:r w:rsidRPr="00CC4B56">
          <w:rPr>
            <w:sz w:val="28"/>
            <w:szCs w:val="28"/>
            <w:lang w:val="ru-RU"/>
          </w:rPr>
          <w:t>Продолжение приложения 1</w:t>
        </w:r>
        <w:r w:rsidR="00A565AA">
          <w:rPr>
            <w:sz w:val="28"/>
            <w:szCs w:val="28"/>
            <w:lang w:val="ru-RU"/>
          </w:rPr>
          <w:t>1</w:t>
        </w:r>
      </w:p>
    </w:sdtContent>
  </w:sdt>
  <w:p w:rsidR="00372A20" w:rsidRDefault="00372A2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472F"/>
    <w:multiLevelType w:val="hybridMultilevel"/>
    <w:tmpl w:val="100AD64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D411EB"/>
    <w:multiLevelType w:val="hybridMultilevel"/>
    <w:tmpl w:val="66648C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749C8"/>
    <w:multiLevelType w:val="hybridMultilevel"/>
    <w:tmpl w:val="6FAEEAB8"/>
    <w:lvl w:ilvl="0" w:tplc="E6D0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Ольга Лопухина">
    <w15:presenceInfo w15:providerId="AD" w15:userId="S-1-5-21-785739099-226847334-2684704275-11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B7"/>
    <w:rsid w:val="00000EDC"/>
    <w:rsid w:val="00001F5F"/>
    <w:rsid w:val="000029CB"/>
    <w:rsid w:val="00002A94"/>
    <w:rsid w:val="00003943"/>
    <w:rsid w:val="00003CD6"/>
    <w:rsid w:val="000054AC"/>
    <w:rsid w:val="00006094"/>
    <w:rsid w:val="00006B17"/>
    <w:rsid w:val="00007333"/>
    <w:rsid w:val="000073EF"/>
    <w:rsid w:val="0001006D"/>
    <w:rsid w:val="00012451"/>
    <w:rsid w:val="00014D51"/>
    <w:rsid w:val="00015ABF"/>
    <w:rsid w:val="000168EE"/>
    <w:rsid w:val="000174C4"/>
    <w:rsid w:val="00025958"/>
    <w:rsid w:val="000337B8"/>
    <w:rsid w:val="00037CAB"/>
    <w:rsid w:val="00042413"/>
    <w:rsid w:val="0004625E"/>
    <w:rsid w:val="00050215"/>
    <w:rsid w:val="000542F6"/>
    <w:rsid w:val="00054DCE"/>
    <w:rsid w:val="000554FB"/>
    <w:rsid w:val="000569EB"/>
    <w:rsid w:val="00056BB4"/>
    <w:rsid w:val="000579B3"/>
    <w:rsid w:val="00060545"/>
    <w:rsid w:val="000605E9"/>
    <w:rsid w:val="00062E0E"/>
    <w:rsid w:val="00065F1C"/>
    <w:rsid w:val="0007056B"/>
    <w:rsid w:val="00073721"/>
    <w:rsid w:val="00081F12"/>
    <w:rsid w:val="000829C2"/>
    <w:rsid w:val="000853B5"/>
    <w:rsid w:val="000902C3"/>
    <w:rsid w:val="000914DE"/>
    <w:rsid w:val="00092B47"/>
    <w:rsid w:val="00093013"/>
    <w:rsid w:val="00094479"/>
    <w:rsid w:val="00094C2C"/>
    <w:rsid w:val="00096CBA"/>
    <w:rsid w:val="000A15BC"/>
    <w:rsid w:val="000A2562"/>
    <w:rsid w:val="000A267E"/>
    <w:rsid w:val="000A4EA8"/>
    <w:rsid w:val="000A57F2"/>
    <w:rsid w:val="000A6A94"/>
    <w:rsid w:val="000A7427"/>
    <w:rsid w:val="000B06AF"/>
    <w:rsid w:val="000B1732"/>
    <w:rsid w:val="000B31E6"/>
    <w:rsid w:val="000B41F3"/>
    <w:rsid w:val="000B45D4"/>
    <w:rsid w:val="000B7A1F"/>
    <w:rsid w:val="000C24AE"/>
    <w:rsid w:val="000C7141"/>
    <w:rsid w:val="000D1510"/>
    <w:rsid w:val="000D1A2F"/>
    <w:rsid w:val="000D442A"/>
    <w:rsid w:val="000E26B4"/>
    <w:rsid w:val="000E66A0"/>
    <w:rsid w:val="000E7679"/>
    <w:rsid w:val="000F1716"/>
    <w:rsid w:val="000F308A"/>
    <w:rsid w:val="000F5290"/>
    <w:rsid w:val="000F5EFF"/>
    <w:rsid w:val="00101B2E"/>
    <w:rsid w:val="00102163"/>
    <w:rsid w:val="00104065"/>
    <w:rsid w:val="00105F71"/>
    <w:rsid w:val="001136A3"/>
    <w:rsid w:val="00113A67"/>
    <w:rsid w:val="00114762"/>
    <w:rsid w:val="00117368"/>
    <w:rsid w:val="00121558"/>
    <w:rsid w:val="00123280"/>
    <w:rsid w:val="00124B7D"/>
    <w:rsid w:val="0012595C"/>
    <w:rsid w:val="00130345"/>
    <w:rsid w:val="00131251"/>
    <w:rsid w:val="001312C4"/>
    <w:rsid w:val="00135D94"/>
    <w:rsid w:val="001361E3"/>
    <w:rsid w:val="001417E0"/>
    <w:rsid w:val="00143626"/>
    <w:rsid w:val="00144384"/>
    <w:rsid w:val="00147F47"/>
    <w:rsid w:val="00161049"/>
    <w:rsid w:val="00162135"/>
    <w:rsid w:val="00165658"/>
    <w:rsid w:val="00165DA4"/>
    <w:rsid w:val="001678B3"/>
    <w:rsid w:val="00171236"/>
    <w:rsid w:val="0018065D"/>
    <w:rsid w:val="00181143"/>
    <w:rsid w:val="00181383"/>
    <w:rsid w:val="00182280"/>
    <w:rsid w:val="00182CB3"/>
    <w:rsid w:val="00183B85"/>
    <w:rsid w:val="00187BA4"/>
    <w:rsid w:val="00187DA4"/>
    <w:rsid w:val="00193DA1"/>
    <w:rsid w:val="00194108"/>
    <w:rsid w:val="001A0A84"/>
    <w:rsid w:val="001A120E"/>
    <w:rsid w:val="001B19E9"/>
    <w:rsid w:val="001B23B7"/>
    <w:rsid w:val="001B3251"/>
    <w:rsid w:val="001B54DF"/>
    <w:rsid w:val="001B72D1"/>
    <w:rsid w:val="001B7687"/>
    <w:rsid w:val="001C39B2"/>
    <w:rsid w:val="001C4375"/>
    <w:rsid w:val="001C4782"/>
    <w:rsid w:val="001C532A"/>
    <w:rsid w:val="001C62A7"/>
    <w:rsid w:val="001C64A2"/>
    <w:rsid w:val="001D0F8D"/>
    <w:rsid w:val="001D1A0F"/>
    <w:rsid w:val="001D1D93"/>
    <w:rsid w:val="001D2684"/>
    <w:rsid w:val="001D38F1"/>
    <w:rsid w:val="001D3BC3"/>
    <w:rsid w:val="001D54BE"/>
    <w:rsid w:val="001D63A8"/>
    <w:rsid w:val="001D6F4F"/>
    <w:rsid w:val="001D7616"/>
    <w:rsid w:val="001E0AEA"/>
    <w:rsid w:val="001E36B3"/>
    <w:rsid w:val="001E3DBB"/>
    <w:rsid w:val="001E6691"/>
    <w:rsid w:val="001E6990"/>
    <w:rsid w:val="001F65B8"/>
    <w:rsid w:val="0020114D"/>
    <w:rsid w:val="00201B35"/>
    <w:rsid w:val="00203556"/>
    <w:rsid w:val="00204D40"/>
    <w:rsid w:val="00206B21"/>
    <w:rsid w:val="002077A4"/>
    <w:rsid w:val="0021006C"/>
    <w:rsid w:val="00211B81"/>
    <w:rsid w:val="00212D16"/>
    <w:rsid w:val="0021411E"/>
    <w:rsid w:val="00217734"/>
    <w:rsid w:val="00222D36"/>
    <w:rsid w:val="002255CE"/>
    <w:rsid w:val="00226572"/>
    <w:rsid w:val="002273E8"/>
    <w:rsid w:val="00230151"/>
    <w:rsid w:val="00235892"/>
    <w:rsid w:val="00236D0A"/>
    <w:rsid w:val="00241748"/>
    <w:rsid w:val="002432A6"/>
    <w:rsid w:val="00243884"/>
    <w:rsid w:val="002455A7"/>
    <w:rsid w:val="0024741D"/>
    <w:rsid w:val="00251CBC"/>
    <w:rsid w:val="0025350B"/>
    <w:rsid w:val="00254766"/>
    <w:rsid w:val="002552AF"/>
    <w:rsid w:val="00255823"/>
    <w:rsid w:val="00264553"/>
    <w:rsid w:val="00265DBF"/>
    <w:rsid w:val="002662F5"/>
    <w:rsid w:val="00271B21"/>
    <w:rsid w:val="00271EAC"/>
    <w:rsid w:val="00272A1A"/>
    <w:rsid w:val="0027433B"/>
    <w:rsid w:val="00274974"/>
    <w:rsid w:val="002749A0"/>
    <w:rsid w:val="00280777"/>
    <w:rsid w:val="00281262"/>
    <w:rsid w:val="00281429"/>
    <w:rsid w:val="00281EA1"/>
    <w:rsid w:val="002840FB"/>
    <w:rsid w:val="00290853"/>
    <w:rsid w:val="00290DD2"/>
    <w:rsid w:val="0029285A"/>
    <w:rsid w:val="002A01A1"/>
    <w:rsid w:val="002A23B7"/>
    <w:rsid w:val="002A3923"/>
    <w:rsid w:val="002B0DCE"/>
    <w:rsid w:val="002B36B4"/>
    <w:rsid w:val="002B6690"/>
    <w:rsid w:val="002C46AF"/>
    <w:rsid w:val="002C59C0"/>
    <w:rsid w:val="002C5AA7"/>
    <w:rsid w:val="002D0634"/>
    <w:rsid w:val="002D0E42"/>
    <w:rsid w:val="002D14C2"/>
    <w:rsid w:val="002D2E17"/>
    <w:rsid w:val="002D56FE"/>
    <w:rsid w:val="002D5DC7"/>
    <w:rsid w:val="002E2B81"/>
    <w:rsid w:val="002E5874"/>
    <w:rsid w:val="002E60EC"/>
    <w:rsid w:val="002E7E6B"/>
    <w:rsid w:val="002F4214"/>
    <w:rsid w:val="002F5315"/>
    <w:rsid w:val="002F6427"/>
    <w:rsid w:val="0030165D"/>
    <w:rsid w:val="0030282D"/>
    <w:rsid w:val="00307411"/>
    <w:rsid w:val="00307E92"/>
    <w:rsid w:val="003153D4"/>
    <w:rsid w:val="00316546"/>
    <w:rsid w:val="003202D6"/>
    <w:rsid w:val="0032289B"/>
    <w:rsid w:val="003242E6"/>
    <w:rsid w:val="00325C9F"/>
    <w:rsid w:val="003262D2"/>
    <w:rsid w:val="0032689C"/>
    <w:rsid w:val="00330004"/>
    <w:rsid w:val="003342BD"/>
    <w:rsid w:val="003349DC"/>
    <w:rsid w:val="0034119B"/>
    <w:rsid w:val="00341A2B"/>
    <w:rsid w:val="00344032"/>
    <w:rsid w:val="0034458B"/>
    <w:rsid w:val="00344D46"/>
    <w:rsid w:val="00344DF0"/>
    <w:rsid w:val="00353D7C"/>
    <w:rsid w:val="0035757F"/>
    <w:rsid w:val="00361C01"/>
    <w:rsid w:val="00363534"/>
    <w:rsid w:val="003637F6"/>
    <w:rsid w:val="003676E8"/>
    <w:rsid w:val="00372A20"/>
    <w:rsid w:val="00382930"/>
    <w:rsid w:val="00384E40"/>
    <w:rsid w:val="00385750"/>
    <w:rsid w:val="003874E6"/>
    <w:rsid w:val="0039197C"/>
    <w:rsid w:val="00392539"/>
    <w:rsid w:val="00394EB1"/>
    <w:rsid w:val="00397DA9"/>
    <w:rsid w:val="00397DE3"/>
    <w:rsid w:val="003A0B8A"/>
    <w:rsid w:val="003A3307"/>
    <w:rsid w:val="003A4462"/>
    <w:rsid w:val="003B042C"/>
    <w:rsid w:val="003B189C"/>
    <w:rsid w:val="003B7D36"/>
    <w:rsid w:val="003C1216"/>
    <w:rsid w:val="003C5C6F"/>
    <w:rsid w:val="003D11E2"/>
    <w:rsid w:val="003D1B28"/>
    <w:rsid w:val="003D1DC3"/>
    <w:rsid w:val="003D2542"/>
    <w:rsid w:val="003D27F3"/>
    <w:rsid w:val="003D2D51"/>
    <w:rsid w:val="003D3FFF"/>
    <w:rsid w:val="003D641D"/>
    <w:rsid w:val="003E034A"/>
    <w:rsid w:val="003F1C33"/>
    <w:rsid w:val="003F3B0A"/>
    <w:rsid w:val="003F4238"/>
    <w:rsid w:val="003F49AD"/>
    <w:rsid w:val="003F5D47"/>
    <w:rsid w:val="003F6176"/>
    <w:rsid w:val="003F7CA9"/>
    <w:rsid w:val="00401685"/>
    <w:rsid w:val="0040432B"/>
    <w:rsid w:val="00405B6C"/>
    <w:rsid w:val="00410714"/>
    <w:rsid w:val="00411FC5"/>
    <w:rsid w:val="004135AA"/>
    <w:rsid w:val="00416BEF"/>
    <w:rsid w:val="00420327"/>
    <w:rsid w:val="00420A0E"/>
    <w:rsid w:val="00424041"/>
    <w:rsid w:val="00435D5F"/>
    <w:rsid w:val="00436084"/>
    <w:rsid w:val="00437DB6"/>
    <w:rsid w:val="00440952"/>
    <w:rsid w:val="00441D0D"/>
    <w:rsid w:val="004437B7"/>
    <w:rsid w:val="00444728"/>
    <w:rsid w:val="00444935"/>
    <w:rsid w:val="00445261"/>
    <w:rsid w:val="00451FC6"/>
    <w:rsid w:val="00456D21"/>
    <w:rsid w:val="004574D0"/>
    <w:rsid w:val="0046409E"/>
    <w:rsid w:val="00464F50"/>
    <w:rsid w:val="00465A81"/>
    <w:rsid w:val="00465DFA"/>
    <w:rsid w:val="0046779C"/>
    <w:rsid w:val="004717EE"/>
    <w:rsid w:val="0047289A"/>
    <w:rsid w:val="00472DAA"/>
    <w:rsid w:val="00473AA0"/>
    <w:rsid w:val="00473F9A"/>
    <w:rsid w:val="0047489C"/>
    <w:rsid w:val="00476605"/>
    <w:rsid w:val="00485367"/>
    <w:rsid w:val="00490674"/>
    <w:rsid w:val="00490E77"/>
    <w:rsid w:val="00492D26"/>
    <w:rsid w:val="00496CA4"/>
    <w:rsid w:val="004A16C6"/>
    <w:rsid w:val="004A22BD"/>
    <w:rsid w:val="004A6E62"/>
    <w:rsid w:val="004B41D3"/>
    <w:rsid w:val="004B5463"/>
    <w:rsid w:val="004B59F4"/>
    <w:rsid w:val="004C21E0"/>
    <w:rsid w:val="004C280E"/>
    <w:rsid w:val="004C7EF4"/>
    <w:rsid w:val="004D31AE"/>
    <w:rsid w:val="004D31FF"/>
    <w:rsid w:val="004D33B3"/>
    <w:rsid w:val="004D5BA9"/>
    <w:rsid w:val="004D6B15"/>
    <w:rsid w:val="004E1472"/>
    <w:rsid w:val="004E3831"/>
    <w:rsid w:val="004E5CCB"/>
    <w:rsid w:val="004E66B6"/>
    <w:rsid w:val="004E6A64"/>
    <w:rsid w:val="004F09B9"/>
    <w:rsid w:val="004F367F"/>
    <w:rsid w:val="004F721E"/>
    <w:rsid w:val="0050139C"/>
    <w:rsid w:val="00502827"/>
    <w:rsid w:val="00503077"/>
    <w:rsid w:val="00506E6D"/>
    <w:rsid w:val="00510E5C"/>
    <w:rsid w:val="005124E9"/>
    <w:rsid w:val="00513BB9"/>
    <w:rsid w:val="005145AE"/>
    <w:rsid w:val="005174E1"/>
    <w:rsid w:val="00517BC6"/>
    <w:rsid w:val="00524094"/>
    <w:rsid w:val="00524EE9"/>
    <w:rsid w:val="00527BB2"/>
    <w:rsid w:val="00527FB5"/>
    <w:rsid w:val="00530971"/>
    <w:rsid w:val="00530CC8"/>
    <w:rsid w:val="00534B99"/>
    <w:rsid w:val="0053635A"/>
    <w:rsid w:val="00536A61"/>
    <w:rsid w:val="00537C71"/>
    <w:rsid w:val="00545865"/>
    <w:rsid w:val="0055024D"/>
    <w:rsid w:val="00551448"/>
    <w:rsid w:val="00551E20"/>
    <w:rsid w:val="00557B6E"/>
    <w:rsid w:val="00557C5A"/>
    <w:rsid w:val="00561857"/>
    <w:rsid w:val="00562B2E"/>
    <w:rsid w:val="005652CC"/>
    <w:rsid w:val="00566347"/>
    <w:rsid w:val="00567B88"/>
    <w:rsid w:val="00567D7A"/>
    <w:rsid w:val="00570424"/>
    <w:rsid w:val="005742BF"/>
    <w:rsid w:val="00574D5F"/>
    <w:rsid w:val="00575BF4"/>
    <w:rsid w:val="00580CDA"/>
    <w:rsid w:val="0058100C"/>
    <w:rsid w:val="0058155D"/>
    <w:rsid w:val="00582D95"/>
    <w:rsid w:val="005832D0"/>
    <w:rsid w:val="005841A3"/>
    <w:rsid w:val="0058563A"/>
    <w:rsid w:val="00587A36"/>
    <w:rsid w:val="00587F32"/>
    <w:rsid w:val="00590455"/>
    <w:rsid w:val="00590D23"/>
    <w:rsid w:val="00592559"/>
    <w:rsid w:val="00594DE0"/>
    <w:rsid w:val="005955BD"/>
    <w:rsid w:val="005974F9"/>
    <w:rsid w:val="005A28A7"/>
    <w:rsid w:val="005A4979"/>
    <w:rsid w:val="005A55E2"/>
    <w:rsid w:val="005A7389"/>
    <w:rsid w:val="005B0463"/>
    <w:rsid w:val="005B40B2"/>
    <w:rsid w:val="005B4B56"/>
    <w:rsid w:val="005B7D40"/>
    <w:rsid w:val="005C1DE6"/>
    <w:rsid w:val="005C344B"/>
    <w:rsid w:val="005C6742"/>
    <w:rsid w:val="005D36C8"/>
    <w:rsid w:val="005D69F7"/>
    <w:rsid w:val="005E0B6A"/>
    <w:rsid w:val="005E2407"/>
    <w:rsid w:val="005E2E0C"/>
    <w:rsid w:val="005E55D9"/>
    <w:rsid w:val="005E5E94"/>
    <w:rsid w:val="005E6026"/>
    <w:rsid w:val="005E6EBC"/>
    <w:rsid w:val="005E6F57"/>
    <w:rsid w:val="005E7895"/>
    <w:rsid w:val="005F0A28"/>
    <w:rsid w:val="005F1538"/>
    <w:rsid w:val="005F27D6"/>
    <w:rsid w:val="005F3184"/>
    <w:rsid w:val="005F7A94"/>
    <w:rsid w:val="00602691"/>
    <w:rsid w:val="00602A43"/>
    <w:rsid w:val="006038EB"/>
    <w:rsid w:val="00603D0A"/>
    <w:rsid w:val="006044B0"/>
    <w:rsid w:val="006048AD"/>
    <w:rsid w:val="00605985"/>
    <w:rsid w:val="0060616E"/>
    <w:rsid w:val="00610182"/>
    <w:rsid w:val="00613422"/>
    <w:rsid w:val="00614449"/>
    <w:rsid w:val="00615822"/>
    <w:rsid w:val="00616C2D"/>
    <w:rsid w:val="006176F4"/>
    <w:rsid w:val="00617912"/>
    <w:rsid w:val="00617943"/>
    <w:rsid w:val="00620335"/>
    <w:rsid w:val="006237FF"/>
    <w:rsid w:val="00624207"/>
    <w:rsid w:val="00625001"/>
    <w:rsid w:val="0062658B"/>
    <w:rsid w:val="00627940"/>
    <w:rsid w:val="00631203"/>
    <w:rsid w:val="00634061"/>
    <w:rsid w:val="00634935"/>
    <w:rsid w:val="006362F8"/>
    <w:rsid w:val="006375DD"/>
    <w:rsid w:val="00644931"/>
    <w:rsid w:val="0064662C"/>
    <w:rsid w:val="006506D2"/>
    <w:rsid w:val="00651534"/>
    <w:rsid w:val="00652766"/>
    <w:rsid w:val="00652AFF"/>
    <w:rsid w:val="00654A90"/>
    <w:rsid w:val="00654B2E"/>
    <w:rsid w:val="00656C6E"/>
    <w:rsid w:val="006620AA"/>
    <w:rsid w:val="006631E9"/>
    <w:rsid w:val="006704EC"/>
    <w:rsid w:val="00670F03"/>
    <w:rsid w:val="006711C7"/>
    <w:rsid w:val="006719DC"/>
    <w:rsid w:val="00672BCC"/>
    <w:rsid w:val="00675729"/>
    <w:rsid w:val="0067695D"/>
    <w:rsid w:val="00683DEB"/>
    <w:rsid w:val="00685D72"/>
    <w:rsid w:val="00686546"/>
    <w:rsid w:val="00687CC0"/>
    <w:rsid w:val="00690C22"/>
    <w:rsid w:val="00691039"/>
    <w:rsid w:val="006927FA"/>
    <w:rsid w:val="0069332B"/>
    <w:rsid w:val="006948A9"/>
    <w:rsid w:val="00695EB5"/>
    <w:rsid w:val="006A09A9"/>
    <w:rsid w:val="006A2CE4"/>
    <w:rsid w:val="006A34DC"/>
    <w:rsid w:val="006A67CB"/>
    <w:rsid w:val="006A7C27"/>
    <w:rsid w:val="006B0111"/>
    <w:rsid w:val="006B2EC6"/>
    <w:rsid w:val="006B3F6B"/>
    <w:rsid w:val="006B5831"/>
    <w:rsid w:val="006B743F"/>
    <w:rsid w:val="006C2886"/>
    <w:rsid w:val="006C296B"/>
    <w:rsid w:val="006C4CC7"/>
    <w:rsid w:val="006C7BDF"/>
    <w:rsid w:val="006D2560"/>
    <w:rsid w:val="006D36BC"/>
    <w:rsid w:val="006D455E"/>
    <w:rsid w:val="006E6A50"/>
    <w:rsid w:val="006F0AD6"/>
    <w:rsid w:val="006F1D22"/>
    <w:rsid w:val="006F1FFE"/>
    <w:rsid w:val="006F3AF2"/>
    <w:rsid w:val="006F6543"/>
    <w:rsid w:val="00700EE0"/>
    <w:rsid w:val="007024D1"/>
    <w:rsid w:val="00703A4A"/>
    <w:rsid w:val="00703EE6"/>
    <w:rsid w:val="00704C81"/>
    <w:rsid w:val="00711165"/>
    <w:rsid w:val="00711D52"/>
    <w:rsid w:val="007131C8"/>
    <w:rsid w:val="00713505"/>
    <w:rsid w:val="00715343"/>
    <w:rsid w:val="00715DB7"/>
    <w:rsid w:val="007169DE"/>
    <w:rsid w:val="007171BA"/>
    <w:rsid w:val="00722706"/>
    <w:rsid w:val="00722B9F"/>
    <w:rsid w:val="00722CFD"/>
    <w:rsid w:val="00724BE8"/>
    <w:rsid w:val="00725856"/>
    <w:rsid w:val="00726809"/>
    <w:rsid w:val="00727F4F"/>
    <w:rsid w:val="00731D92"/>
    <w:rsid w:val="0073573F"/>
    <w:rsid w:val="00747340"/>
    <w:rsid w:val="00751BD4"/>
    <w:rsid w:val="007522E0"/>
    <w:rsid w:val="007535E8"/>
    <w:rsid w:val="007569B8"/>
    <w:rsid w:val="00763BA3"/>
    <w:rsid w:val="00766696"/>
    <w:rsid w:val="007679B0"/>
    <w:rsid w:val="00770A86"/>
    <w:rsid w:val="00773615"/>
    <w:rsid w:val="007740C8"/>
    <w:rsid w:val="00774C0C"/>
    <w:rsid w:val="00775EDF"/>
    <w:rsid w:val="00783A81"/>
    <w:rsid w:val="007876E1"/>
    <w:rsid w:val="007907FC"/>
    <w:rsid w:val="00792FE9"/>
    <w:rsid w:val="00795A68"/>
    <w:rsid w:val="007973DB"/>
    <w:rsid w:val="007A06A2"/>
    <w:rsid w:val="007A09E8"/>
    <w:rsid w:val="007A1E27"/>
    <w:rsid w:val="007A6083"/>
    <w:rsid w:val="007A7117"/>
    <w:rsid w:val="007B20A7"/>
    <w:rsid w:val="007B5709"/>
    <w:rsid w:val="007B7D9B"/>
    <w:rsid w:val="007C085F"/>
    <w:rsid w:val="007C12E5"/>
    <w:rsid w:val="007C5741"/>
    <w:rsid w:val="007D31F3"/>
    <w:rsid w:val="007D3781"/>
    <w:rsid w:val="007D4052"/>
    <w:rsid w:val="007D5CC4"/>
    <w:rsid w:val="007E0516"/>
    <w:rsid w:val="007E2139"/>
    <w:rsid w:val="007E2C42"/>
    <w:rsid w:val="007E4099"/>
    <w:rsid w:val="007F1036"/>
    <w:rsid w:val="007F58DF"/>
    <w:rsid w:val="007F642E"/>
    <w:rsid w:val="00802153"/>
    <w:rsid w:val="00803DCE"/>
    <w:rsid w:val="0080683F"/>
    <w:rsid w:val="00807B66"/>
    <w:rsid w:val="00811844"/>
    <w:rsid w:val="00812472"/>
    <w:rsid w:val="00812CC3"/>
    <w:rsid w:val="008161B9"/>
    <w:rsid w:val="00816451"/>
    <w:rsid w:val="00816C9E"/>
    <w:rsid w:val="0082174A"/>
    <w:rsid w:val="00823A00"/>
    <w:rsid w:val="00825845"/>
    <w:rsid w:val="008261F7"/>
    <w:rsid w:val="00831B03"/>
    <w:rsid w:val="0083471A"/>
    <w:rsid w:val="0083497F"/>
    <w:rsid w:val="008349E7"/>
    <w:rsid w:val="00834B3A"/>
    <w:rsid w:val="008379EC"/>
    <w:rsid w:val="00840A26"/>
    <w:rsid w:val="008421B1"/>
    <w:rsid w:val="00842AC9"/>
    <w:rsid w:val="00847BD1"/>
    <w:rsid w:val="0085001C"/>
    <w:rsid w:val="00850620"/>
    <w:rsid w:val="00851934"/>
    <w:rsid w:val="00851D8B"/>
    <w:rsid w:val="0085279D"/>
    <w:rsid w:val="008545B8"/>
    <w:rsid w:val="0085580C"/>
    <w:rsid w:val="00855D56"/>
    <w:rsid w:val="00856E12"/>
    <w:rsid w:val="008573C9"/>
    <w:rsid w:val="00861BC2"/>
    <w:rsid w:val="008624B6"/>
    <w:rsid w:val="0086439E"/>
    <w:rsid w:val="008645A1"/>
    <w:rsid w:val="00864618"/>
    <w:rsid w:val="00865F9B"/>
    <w:rsid w:val="00871673"/>
    <w:rsid w:val="00872FAB"/>
    <w:rsid w:val="00872FC0"/>
    <w:rsid w:val="00873E12"/>
    <w:rsid w:val="008764F2"/>
    <w:rsid w:val="00877195"/>
    <w:rsid w:val="00881427"/>
    <w:rsid w:val="00881C28"/>
    <w:rsid w:val="00882800"/>
    <w:rsid w:val="00890B71"/>
    <w:rsid w:val="00894AF3"/>
    <w:rsid w:val="00896225"/>
    <w:rsid w:val="008A0AF0"/>
    <w:rsid w:val="008A36DE"/>
    <w:rsid w:val="008A4DEA"/>
    <w:rsid w:val="008A7DA1"/>
    <w:rsid w:val="008B01B1"/>
    <w:rsid w:val="008B5441"/>
    <w:rsid w:val="008C131C"/>
    <w:rsid w:val="008C2502"/>
    <w:rsid w:val="008C2CD2"/>
    <w:rsid w:val="008C2D25"/>
    <w:rsid w:val="008C475D"/>
    <w:rsid w:val="008C5C6A"/>
    <w:rsid w:val="008C7F0D"/>
    <w:rsid w:val="008D1789"/>
    <w:rsid w:val="008D43D6"/>
    <w:rsid w:val="008D4BB4"/>
    <w:rsid w:val="008D6D92"/>
    <w:rsid w:val="008E07F8"/>
    <w:rsid w:val="008E6B63"/>
    <w:rsid w:val="008F34B0"/>
    <w:rsid w:val="008F4533"/>
    <w:rsid w:val="008F505A"/>
    <w:rsid w:val="008F5D33"/>
    <w:rsid w:val="008F7A09"/>
    <w:rsid w:val="00901BED"/>
    <w:rsid w:val="00902EED"/>
    <w:rsid w:val="00903FA2"/>
    <w:rsid w:val="00906011"/>
    <w:rsid w:val="009064C3"/>
    <w:rsid w:val="00906A4A"/>
    <w:rsid w:val="009077A8"/>
    <w:rsid w:val="009104F8"/>
    <w:rsid w:val="00912487"/>
    <w:rsid w:val="009210BE"/>
    <w:rsid w:val="0092163D"/>
    <w:rsid w:val="0092743E"/>
    <w:rsid w:val="009305F4"/>
    <w:rsid w:val="00933439"/>
    <w:rsid w:val="00934283"/>
    <w:rsid w:val="00935055"/>
    <w:rsid w:val="00936180"/>
    <w:rsid w:val="00936888"/>
    <w:rsid w:val="00936942"/>
    <w:rsid w:val="00936B28"/>
    <w:rsid w:val="0093727A"/>
    <w:rsid w:val="00941D14"/>
    <w:rsid w:val="00943FA3"/>
    <w:rsid w:val="00947C26"/>
    <w:rsid w:val="0095037C"/>
    <w:rsid w:val="00950DB0"/>
    <w:rsid w:val="009524E8"/>
    <w:rsid w:val="0095324E"/>
    <w:rsid w:val="00953AB4"/>
    <w:rsid w:val="00955787"/>
    <w:rsid w:val="00960066"/>
    <w:rsid w:val="00960D6E"/>
    <w:rsid w:val="00967496"/>
    <w:rsid w:val="009741E5"/>
    <w:rsid w:val="0097600F"/>
    <w:rsid w:val="00976C7F"/>
    <w:rsid w:val="009774EB"/>
    <w:rsid w:val="009814B5"/>
    <w:rsid w:val="00982CBD"/>
    <w:rsid w:val="009830C4"/>
    <w:rsid w:val="009837F9"/>
    <w:rsid w:val="009841BF"/>
    <w:rsid w:val="00984C03"/>
    <w:rsid w:val="00991466"/>
    <w:rsid w:val="0099439E"/>
    <w:rsid w:val="009950EB"/>
    <w:rsid w:val="0099785C"/>
    <w:rsid w:val="009A0F20"/>
    <w:rsid w:val="009A2DA1"/>
    <w:rsid w:val="009A472E"/>
    <w:rsid w:val="009B04B4"/>
    <w:rsid w:val="009B24D1"/>
    <w:rsid w:val="009B3FF0"/>
    <w:rsid w:val="009B53E8"/>
    <w:rsid w:val="009B7A58"/>
    <w:rsid w:val="009C0B30"/>
    <w:rsid w:val="009C1841"/>
    <w:rsid w:val="009C6E82"/>
    <w:rsid w:val="009D1F47"/>
    <w:rsid w:val="009D41D6"/>
    <w:rsid w:val="009D7F04"/>
    <w:rsid w:val="009E1F15"/>
    <w:rsid w:val="009F205E"/>
    <w:rsid w:val="009F6304"/>
    <w:rsid w:val="009F7AAD"/>
    <w:rsid w:val="00A0070D"/>
    <w:rsid w:val="00A05BAC"/>
    <w:rsid w:val="00A111E0"/>
    <w:rsid w:val="00A134E0"/>
    <w:rsid w:val="00A153C0"/>
    <w:rsid w:val="00A16EED"/>
    <w:rsid w:val="00A17853"/>
    <w:rsid w:val="00A17E8E"/>
    <w:rsid w:val="00A21857"/>
    <w:rsid w:val="00A21FE5"/>
    <w:rsid w:val="00A237BA"/>
    <w:rsid w:val="00A250A3"/>
    <w:rsid w:val="00A2632C"/>
    <w:rsid w:val="00A32367"/>
    <w:rsid w:val="00A33B57"/>
    <w:rsid w:val="00A422BC"/>
    <w:rsid w:val="00A43231"/>
    <w:rsid w:val="00A46DEA"/>
    <w:rsid w:val="00A47B21"/>
    <w:rsid w:val="00A5179D"/>
    <w:rsid w:val="00A549ED"/>
    <w:rsid w:val="00A54D0B"/>
    <w:rsid w:val="00A55DCC"/>
    <w:rsid w:val="00A565AA"/>
    <w:rsid w:val="00A56787"/>
    <w:rsid w:val="00A5689B"/>
    <w:rsid w:val="00A63C14"/>
    <w:rsid w:val="00A643AE"/>
    <w:rsid w:val="00A65914"/>
    <w:rsid w:val="00A65FD4"/>
    <w:rsid w:val="00A67B56"/>
    <w:rsid w:val="00A704E5"/>
    <w:rsid w:val="00A70F4E"/>
    <w:rsid w:val="00A739A3"/>
    <w:rsid w:val="00A751ED"/>
    <w:rsid w:val="00A75D24"/>
    <w:rsid w:val="00A83570"/>
    <w:rsid w:val="00A83F76"/>
    <w:rsid w:val="00A844F8"/>
    <w:rsid w:val="00A8492A"/>
    <w:rsid w:val="00A92122"/>
    <w:rsid w:val="00A94867"/>
    <w:rsid w:val="00A94E54"/>
    <w:rsid w:val="00AA6A8F"/>
    <w:rsid w:val="00AA7B57"/>
    <w:rsid w:val="00AB6CAF"/>
    <w:rsid w:val="00AB7FA4"/>
    <w:rsid w:val="00AC04C1"/>
    <w:rsid w:val="00AC0E09"/>
    <w:rsid w:val="00AC30D7"/>
    <w:rsid w:val="00AC32A8"/>
    <w:rsid w:val="00AC3DD5"/>
    <w:rsid w:val="00AC4838"/>
    <w:rsid w:val="00AD4273"/>
    <w:rsid w:val="00AD4B3C"/>
    <w:rsid w:val="00AD4FEA"/>
    <w:rsid w:val="00AD5C33"/>
    <w:rsid w:val="00AE34C2"/>
    <w:rsid w:val="00AE47CF"/>
    <w:rsid w:val="00AE5860"/>
    <w:rsid w:val="00AE7B82"/>
    <w:rsid w:val="00AF0267"/>
    <w:rsid w:val="00AF0ACE"/>
    <w:rsid w:val="00AF10FA"/>
    <w:rsid w:val="00AF577A"/>
    <w:rsid w:val="00AF69FC"/>
    <w:rsid w:val="00AF72A2"/>
    <w:rsid w:val="00AF75A5"/>
    <w:rsid w:val="00B004AD"/>
    <w:rsid w:val="00B00534"/>
    <w:rsid w:val="00B05152"/>
    <w:rsid w:val="00B05878"/>
    <w:rsid w:val="00B071D3"/>
    <w:rsid w:val="00B12834"/>
    <w:rsid w:val="00B14376"/>
    <w:rsid w:val="00B163A0"/>
    <w:rsid w:val="00B16F51"/>
    <w:rsid w:val="00B20837"/>
    <w:rsid w:val="00B208BE"/>
    <w:rsid w:val="00B21E6F"/>
    <w:rsid w:val="00B21F5C"/>
    <w:rsid w:val="00B30840"/>
    <w:rsid w:val="00B30DEF"/>
    <w:rsid w:val="00B312A8"/>
    <w:rsid w:val="00B33791"/>
    <w:rsid w:val="00B4033F"/>
    <w:rsid w:val="00B42696"/>
    <w:rsid w:val="00B4550F"/>
    <w:rsid w:val="00B47AF7"/>
    <w:rsid w:val="00B50084"/>
    <w:rsid w:val="00B51893"/>
    <w:rsid w:val="00B51BC2"/>
    <w:rsid w:val="00B54DDD"/>
    <w:rsid w:val="00B60604"/>
    <w:rsid w:val="00B60F85"/>
    <w:rsid w:val="00B60FF0"/>
    <w:rsid w:val="00B6152C"/>
    <w:rsid w:val="00B64F68"/>
    <w:rsid w:val="00B65538"/>
    <w:rsid w:val="00B70E35"/>
    <w:rsid w:val="00B7247D"/>
    <w:rsid w:val="00B7405F"/>
    <w:rsid w:val="00B7591B"/>
    <w:rsid w:val="00B764D3"/>
    <w:rsid w:val="00B80209"/>
    <w:rsid w:val="00B851AA"/>
    <w:rsid w:val="00B8745B"/>
    <w:rsid w:val="00B91DFA"/>
    <w:rsid w:val="00B94477"/>
    <w:rsid w:val="00BA1DD9"/>
    <w:rsid w:val="00BA28A4"/>
    <w:rsid w:val="00BA36A6"/>
    <w:rsid w:val="00BA77BC"/>
    <w:rsid w:val="00BB1C94"/>
    <w:rsid w:val="00BC04CB"/>
    <w:rsid w:val="00BC105A"/>
    <w:rsid w:val="00BC29C3"/>
    <w:rsid w:val="00BC60A3"/>
    <w:rsid w:val="00BD23E5"/>
    <w:rsid w:val="00BD39F5"/>
    <w:rsid w:val="00BD4813"/>
    <w:rsid w:val="00BD7B2D"/>
    <w:rsid w:val="00BE07C2"/>
    <w:rsid w:val="00BE0C33"/>
    <w:rsid w:val="00BE115D"/>
    <w:rsid w:val="00BE1616"/>
    <w:rsid w:val="00BE164D"/>
    <w:rsid w:val="00BE1776"/>
    <w:rsid w:val="00BE2BD2"/>
    <w:rsid w:val="00BE325D"/>
    <w:rsid w:val="00BE681D"/>
    <w:rsid w:val="00BE786D"/>
    <w:rsid w:val="00BE7E9F"/>
    <w:rsid w:val="00BF068C"/>
    <w:rsid w:val="00BF6369"/>
    <w:rsid w:val="00BF6E92"/>
    <w:rsid w:val="00C024E1"/>
    <w:rsid w:val="00C036EF"/>
    <w:rsid w:val="00C04659"/>
    <w:rsid w:val="00C1353E"/>
    <w:rsid w:val="00C15DE2"/>
    <w:rsid w:val="00C21EA2"/>
    <w:rsid w:val="00C23CA4"/>
    <w:rsid w:val="00C24729"/>
    <w:rsid w:val="00C25F93"/>
    <w:rsid w:val="00C347A2"/>
    <w:rsid w:val="00C35318"/>
    <w:rsid w:val="00C36684"/>
    <w:rsid w:val="00C405D2"/>
    <w:rsid w:val="00C40A1C"/>
    <w:rsid w:val="00C421BB"/>
    <w:rsid w:val="00C4253B"/>
    <w:rsid w:val="00C4342B"/>
    <w:rsid w:val="00C52A84"/>
    <w:rsid w:val="00C565EF"/>
    <w:rsid w:val="00C601D5"/>
    <w:rsid w:val="00C60DEC"/>
    <w:rsid w:val="00C62996"/>
    <w:rsid w:val="00C62FCC"/>
    <w:rsid w:val="00C63772"/>
    <w:rsid w:val="00C65D13"/>
    <w:rsid w:val="00C66C10"/>
    <w:rsid w:val="00C67F99"/>
    <w:rsid w:val="00C7003A"/>
    <w:rsid w:val="00C735F6"/>
    <w:rsid w:val="00C76CAC"/>
    <w:rsid w:val="00C81EC4"/>
    <w:rsid w:val="00C82733"/>
    <w:rsid w:val="00C85EC1"/>
    <w:rsid w:val="00C861A0"/>
    <w:rsid w:val="00C86853"/>
    <w:rsid w:val="00C8687E"/>
    <w:rsid w:val="00C911CE"/>
    <w:rsid w:val="00C960DD"/>
    <w:rsid w:val="00CA6A2F"/>
    <w:rsid w:val="00CA777F"/>
    <w:rsid w:val="00CB14A9"/>
    <w:rsid w:val="00CB15E9"/>
    <w:rsid w:val="00CB2B85"/>
    <w:rsid w:val="00CB30CC"/>
    <w:rsid w:val="00CC28A0"/>
    <w:rsid w:val="00CC2A85"/>
    <w:rsid w:val="00CC4B56"/>
    <w:rsid w:val="00CD1AC9"/>
    <w:rsid w:val="00CD22A5"/>
    <w:rsid w:val="00CD5F24"/>
    <w:rsid w:val="00CD6692"/>
    <w:rsid w:val="00CE5AE5"/>
    <w:rsid w:val="00CF0085"/>
    <w:rsid w:val="00CF24FC"/>
    <w:rsid w:val="00CF26ED"/>
    <w:rsid w:val="00CF2C24"/>
    <w:rsid w:val="00CF5F9B"/>
    <w:rsid w:val="00D00036"/>
    <w:rsid w:val="00D003F0"/>
    <w:rsid w:val="00D00FF0"/>
    <w:rsid w:val="00D013D3"/>
    <w:rsid w:val="00D01BA9"/>
    <w:rsid w:val="00D022CB"/>
    <w:rsid w:val="00D026BC"/>
    <w:rsid w:val="00D035B4"/>
    <w:rsid w:val="00D059C9"/>
    <w:rsid w:val="00D0619A"/>
    <w:rsid w:val="00D06DD2"/>
    <w:rsid w:val="00D06FE1"/>
    <w:rsid w:val="00D113AF"/>
    <w:rsid w:val="00D1292C"/>
    <w:rsid w:val="00D14D61"/>
    <w:rsid w:val="00D1574E"/>
    <w:rsid w:val="00D1756F"/>
    <w:rsid w:val="00D176DF"/>
    <w:rsid w:val="00D20D1E"/>
    <w:rsid w:val="00D21717"/>
    <w:rsid w:val="00D21FE4"/>
    <w:rsid w:val="00D25729"/>
    <w:rsid w:val="00D301EF"/>
    <w:rsid w:val="00D4035E"/>
    <w:rsid w:val="00D4178F"/>
    <w:rsid w:val="00D425AF"/>
    <w:rsid w:val="00D43762"/>
    <w:rsid w:val="00D5033E"/>
    <w:rsid w:val="00D511B8"/>
    <w:rsid w:val="00D53BCE"/>
    <w:rsid w:val="00D54349"/>
    <w:rsid w:val="00D547C7"/>
    <w:rsid w:val="00D6043D"/>
    <w:rsid w:val="00D608B7"/>
    <w:rsid w:val="00D61376"/>
    <w:rsid w:val="00D73B09"/>
    <w:rsid w:val="00D76DF7"/>
    <w:rsid w:val="00D815E3"/>
    <w:rsid w:val="00D82203"/>
    <w:rsid w:val="00D82402"/>
    <w:rsid w:val="00D86849"/>
    <w:rsid w:val="00D87ADF"/>
    <w:rsid w:val="00D90030"/>
    <w:rsid w:val="00D9019E"/>
    <w:rsid w:val="00D90D3C"/>
    <w:rsid w:val="00D94BD1"/>
    <w:rsid w:val="00D95C22"/>
    <w:rsid w:val="00DA67F7"/>
    <w:rsid w:val="00DB1705"/>
    <w:rsid w:val="00DB25C4"/>
    <w:rsid w:val="00DB669A"/>
    <w:rsid w:val="00DB6AEB"/>
    <w:rsid w:val="00DB7805"/>
    <w:rsid w:val="00DC0A75"/>
    <w:rsid w:val="00DC145F"/>
    <w:rsid w:val="00DC190D"/>
    <w:rsid w:val="00DC50EE"/>
    <w:rsid w:val="00DC761E"/>
    <w:rsid w:val="00DD4C89"/>
    <w:rsid w:val="00DD6965"/>
    <w:rsid w:val="00DD6975"/>
    <w:rsid w:val="00DE1F2E"/>
    <w:rsid w:val="00DE3CE1"/>
    <w:rsid w:val="00DE5774"/>
    <w:rsid w:val="00DE79C9"/>
    <w:rsid w:val="00DF093C"/>
    <w:rsid w:val="00DF1793"/>
    <w:rsid w:val="00DF363D"/>
    <w:rsid w:val="00DF42ED"/>
    <w:rsid w:val="00DF4C2C"/>
    <w:rsid w:val="00E03D3D"/>
    <w:rsid w:val="00E04437"/>
    <w:rsid w:val="00E04491"/>
    <w:rsid w:val="00E04F86"/>
    <w:rsid w:val="00E054F0"/>
    <w:rsid w:val="00E106A8"/>
    <w:rsid w:val="00E1239F"/>
    <w:rsid w:val="00E12D1B"/>
    <w:rsid w:val="00E15C90"/>
    <w:rsid w:val="00E16450"/>
    <w:rsid w:val="00E1769E"/>
    <w:rsid w:val="00E177E9"/>
    <w:rsid w:val="00E208C9"/>
    <w:rsid w:val="00E21DEE"/>
    <w:rsid w:val="00E22594"/>
    <w:rsid w:val="00E23A2A"/>
    <w:rsid w:val="00E27F67"/>
    <w:rsid w:val="00E3228A"/>
    <w:rsid w:val="00E34E74"/>
    <w:rsid w:val="00E357F6"/>
    <w:rsid w:val="00E36A66"/>
    <w:rsid w:val="00E40EB6"/>
    <w:rsid w:val="00E42425"/>
    <w:rsid w:val="00E42E58"/>
    <w:rsid w:val="00E47A3B"/>
    <w:rsid w:val="00E47D4D"/>
    <w:rsid w:val="00E47E69"/>
    <w:rsid w:val="00E50C5A"/>
    <w:rsid w:val="00E51526"/>
    <w:rsid w:val="00E53E22"/>
    <w:rsid w:val="00E54C0A"/>
    <w:rsid w:val="00E55914"/>
    <w:rsid w:val="00E55C4B"/>
    <w:rsid w:val="00E6007C"/>
    <w:rsid w:val="00E622CE"/>
    <w:rsid w:val="00E628BA"/>
    <w:rsid w:val="00E67813"/>
    <w:rsid w:val="00E67A0E"/>
    <w:rsid w:val="00E721BC"/>
    <w:rsid w:val="00E73217"/>
    <w:rsid w:val="00E74488"/>
    <w:rsid w:val="00E7512C"/>
    <w:rsid w:val="00E7655C"/>
    <w:rsid w:val="00E817F2"/>
    <w:rsid w:val="00E84630"/>
    <w:rsid w:val="00E848CA"/>
    <w:rsid w:val="00E856BA"/>
    <w:rsid w:val="00E85A48"/>
    <w:rsid w:val="00E87649"/>
    <w:rsid w:val="00E913D6"/>
    <w:rsid w:val="00E9435C"/>
    <w:rsid w:val="00E96C5A"/>
    <w:rsid w:val="00EA045C"/>
    <w:rsid w:val="00EA1847"/>
    <w:rsid w:val="00EA2E65"/>
    <w:rsid w:val="00EA370B"/>
    <w:rsid w:val="00EA66AD"/>
    <w:rsid w:val="00EA6DD7"/>
    <w:rsid w:val="00EA7481"/>
    <w:rsid w:val="00EB03B2"/>
    <w:rsid w:val="00EB10CA"/>
    <w:rsid w:val="00EB18B8"/>
    <w:rsid w:val="00EB2172"/>
    <w:rsid w:val="00EB3940"/>
    <w:rsid w:val="00EB4D93"/>
    <w:rsid w:val="00EB56B1"/>
    <w:rsid w:val="00EB58A8"/>
    <w:rsid w:val="00EC5CBF"/>
    <w:rsid w:val="00ED433B"/>
    <w:rsid w:val="00ED4C16"/>
    <w:rsid w:val="00ED5C84"/>
    <w:rsid w:val="00ED6688"/>
    <w:rsid w:val="00EE4A4D"/>
    <w:rsid w:val="00EE4D96"/>
    <w:rsid w:val="00EE5726"/>
    <w:rsid w:val="00EE6359"/>
    <w:rsid w:val="00EF0C4A"/>
    <w:rsid w:val="00EF11CB"/>
    <w:rsid w:val="00EF252E"/>
    <w:rsid w:val="00EF340B"/>
    <w:rsid w:val="00EF74D7"/>
    <w:rsid w:val="00F01308"/>
    <w:rsid w:val="00F05974"/>
    <w:rsid w:val="00F066AC"/>
    <w:rsid w:val="00F14546"/>
    <w:rsid w:val="00F146D2"/>
    <w:rsid w:val="00F17E06"/>
    <w:rsid w:val="00F221AF"/>
    <w:rsid w:val="00F2392D"/>
    <w:rsid w:val="00F24F3B"/>
    <w:rsid w:val="00F30853"/>
    <w:rsid w:val="00F328DD"/>
    <w:rsid w:val="00F4341F"/>
    <w:rsid w:val="00F44206"/>
    <w:rsid w:val="00F44792"/>
    <w:rsid w:val="00F44D3E"/>
    <w:rsid w:val="00F45F48"/>
    <w:rsid w:val="00F50251"/>
    <w:rsid w:val="00F51C1E"/>
    <w:rsid w:val="00F55946"/>
    <w:rsid w:val="00F567B2"/>
    <w:rsid w:val="00F6020E"/>
    <w:rsid w:val="00F622E9"/>
    <w:rsid w:val="00F63232"/>
    <w:rsid w:val="00F6639D"/>
    <w:rsid w:val="00F6674C"/>
    <w:rsid w:val="00F70A59"/>
    <w:rsid w:val="00F7310E"/>
    <w:rsid w:val="00F76680"/>
    <w:rsid w:val="00F775A9"/>
    <w:rsid w:val="00F81FE4"/>
    <w:rsid w:val="00F842A9"/>
    <w:rsid w:val="00F84687"/>
    <w:rsid w:val="00F85D85"/>
    <w:rsid w:val="00F85F72"/>
    <w:rsid w:val="00F90319"/>
    <w:rsid w:val="00F907E7"/>
    <w:rsid w:val="00F932BC"/>
    <w:rsid w:val="00F96013"/>
    <w:rsid w:val="00FA1D33"/>
    <w:rsid w:val="00FA29FD"/>
    <w:rsid w:val="00FA2B3B"/>
    <w:rsid w:val="00FA752A"/>
    <w:rsid w:val="00FB0C7F"/>
    <w:rsid w:val="00FB59EE"/>
    <w:rsid w:val="00FC0EC8"/>
    <w:rsid w:val="00FC34FD"/>
    <w:rsid w:val="00FC4B9C"/>
    <w:rsid w:val="00FD16E8"/>
    <w:rsid w:val="00FD299D"/>
    <w:rsid w:val="00FE2BEC"/>
    <w:rsid w:val="00FE4EEB"/>
    <w:rsid w:val="00FE50ED"/>
    <w:rsid w:val="00FE5776"/>
    <w:rsid w:val="00FE5C8C"/>
    <w:rsid w:val="00FF1685"/>
    <w:rsid w:val="00FF2146"/>
    <w:rsid w:val="00FF2A3B"/>
    <w:rsid w:val="00FF39DB"/>
    <w:rsid w:val="00FF3DA7"/>
    <w:rsid w:val="00FF51EA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A28C3-D24E-449E-BC46-AA39E5C1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715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uiPriority w:val="99"/>
    <w:qFormat/>
    <w:rsid w:val="00715D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715D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D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15DB7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715DB7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aliases w:val="Обычный (Web)"/>
    <w:basedOn w:val="a"/>
    <w:link w:val="a4"/>
    <w:uiPriority w:val="99"/>
    <w:qFormat/>
    <w:rsid w:val="00715DB7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715D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DB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hps">
    <w:name w:val="hps"/>
    <w:basedOn w:val="a0"/>
    <w:rsid w:val="00715DB7"/>
    <w:rPr>
      <w:rFonts w:cs="Times New Roman"/>
    </w:rPr>
  </w:style>
  <w:style w:type="character" w:customStyle="1" w:styleId="hpsalt-edited">
    <w:name w:val="hps alt-edited"/>
    <w:basedOn w:val="a0"/>
    <w:uiPriority w:val="99"/>
    <w:rsid w:val="00715DB7"/>
    <w:rPr>
      <w:rFonts w:cs="Times New Roman"/>
    </w:rPr>
  </w:style>
  <w:style w:type="character" w:customStyle="1" w:styleId="hpsatn">
    <w:name w:val="hps atn"/>
    <w:basedOn w:val="a0"/>
    <w:uiPriority w:val="99"/>
    <w:rsid w:val="00715DB7"/>
    <w:rPr>
      <w:rFonts w:cs="Times New Roman"/>
    </w:rPr>
  </w:style>
  <w:style w:type="character" w:customStyle="1" w:styleId="shorttext">
    <w:name w:val="short_text"/>
    <w:basedOn w:val="a0"/>
    <w:uiPriority w:val="99"/>
    <w:rsid w:val="00715DB7"/>
    <w:rPr>
      <w:rFonts w:cs="Times New Roman"/>
    </w:rPr>
  </w:style>
  <w:style w:type="character" w:customStyle="1" w:styleId="atn">
    <w:name w:val="atn"/>
    <w:basedOn w:val="a0"/>
    <w:uiPriority w:val="99"/>
    <w:rsid w:val="00715DB7"/>
    <w:rPr>
      <w:rFonts w:cs="Times New Roman"/>
    </w:rPr>
  </w:style>
  <w:style w:type="character" w:customStyle="1" w:styleId="hpsatnalt-edited">
    <w:name w:val="hps atn alt-edited"/>
    <w:basedOn w:val="a0"/>
    <w:uiPriority w:val="99"/>
    <w:rsid w:val="00715DB7"/>
    <w:rPr>
      <w:rFonts w:cs="Times New Roman"/>
    </w:rPr>
  </w:style>
  <w:style w:type="character" w:customStyle="1" w:styleId="alt-edited">
    <w:name w:val="alt-edited"/>
    <w:basedOn w:val="a0"/>
    <w:uiPriority w:val="99"/>
    <w:rsid w:val="00715DB7"/>
    <w:rPr>
      <w:rFonts w:cs="Times New Roman"/>
    </w:rPr>
  </w:style>
  <w:style w:type="paragraph" w:customStyle="1" w:styleId="11">
    <w:name w:val="Обычный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8"/>
    <w:rsid w:val="00715DB7"/>
    <w:pPr>
      <w:spacing w:after="120"/>
      <w:ind w:left="283" w:firstLine="709"/>
      <w:jc w:val="both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5DB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Plain Text"/>
    <w:basedOn w:val="a"/>
    <w:link w:val="aa"/>
    <w:rsid w:val="00715DB7"/>
    <w:rPr>
      <w:rFonts w:ascii="Courier New" w:hAnsi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715DB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Марк 1"/>
    <w:basedOn w:val="a"/>
    <w:rsid w:val="00715DB7"/>
    <w:pPr>
      <w:tabs>
        <w:tab w:val="left" w:pos="284"/>
        <w:tab w:val="num" w:pos="851"/>
      </w:tabs>
      <w:ind w:left="567"/>
      <w:jc w:val="both"/>
    </w:pPr>
    <w:rPr>
      <w:lang w:eastAsia="ru-RU"/>
    </w:rPr>
  </w:style>
  <w:style w:type="paragraph" w:styleId="ab">
    <w:name w:val="List Paragraph"/>
    <w:basedOn w:val="a"/>
    <w:uiPriority w:val="34"/>
    <w:qFormat/>
    <w:rsid w:val="00715DB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footer"/>
    <w:basedOn w:val="a"/>
    <w:link w:val="af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0">
    <w:name w:val="Title"/>
    <w:basedOn w:val="a"/>
    <w:next w:val="a"/>
    <w:link w:val="af1"/>
    <w:qFormat/>
    <w:rsid w:val="00715D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rsid w:val="00715D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32">
    <w:name w:val="Body Text 3"/>
    <w:basedOn w:val="a"/>
    <w:link w:val="31"/>
    <w:uiPriority w:val="99"/>
    <w:semiHidden/>
    <w:unhideWhenUsed/>
    <w:rsid w:val="00715DB7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f2">
    <w:name w:val="Body Text"/>
    <w:basedOn w:val="a"/>
    <w:link w:val="af3"/>
    <w:rsid w:val="00715DB7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71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 центр"/>
    <w:basedOn w:val="a"/>
    <w:rsid w:val="00715DB7"/>
    <w:pPr>
      <w:jc w:val="center"/>
    </w:pPr>
    <w:rPr>
      <w:lang w:val="ru-RU" w:eastAsia="ru-RU"/>
    </w:rPr>
  </w:style>
  <w:style w:type="paragraph" w:customStyle="1" w:styleId="af5">
    <w:name w:val="Обыч центр жир"/>
    <w:basedOn w:val="a"/>
    <w:rsid w:val="00715DB7"/>
    <w:pPr>
      <w:jc w:val="center"/>
    </w:pPr>
    <w:rPr>
      <w:b/>
      <w:lang w:eastAsia="ru-RU"/>
    </w:rPr>
  </w:style>
  <w:style w:type="paragraph" w:customStyle="1" w:styleId="af6">
    <w:name w:val="Обыч лев"/>
    <w:basedOn w:val="a"/>
    <w:rsid w:val="00715DB7"/>
    <w:rPr>
      <w:lang w:eastAsia="ru-RU"/>
    </w:rPr>
  </w:style>
  <w:style w:type="paragraph" w:customStyle="1" w:styleId="af7">
    <w:name w:val="Обыч центр таб"/>
    <w:basedOn w:val="af4"/>
    <w:rsid w:val="00715DB7"/>
    <w:rPr>
      <w:sz w:val="22"/>
      <w:lang w:val="uk-UA"/>
    </w:rPr>
  </w:style>
  <w:style w:type="paragraph" w:customStyle="1" w:styleId="21">
    <w:name w:val="Основной текст с отступом 21"/>
    <w:basedOn w:val="a"/>
    <w:rsid w:val="00715DB7"/>
    <w:pPr>
      <w:suppressAutoHyphens/>
      <w:autoSpaceDE w:val="0"/>
      <w:ind w:left="4"/>
    </w:pPr>
    <w:rPr>
      <w:szCs w:val="20"/>
      <w:lang w:eastAsia="ar-SA"/>
    </w:rPr>
  </w:style>
  <w:style w:type="paragraph" w:customStyle="1" w:styleId="311">
    <w:name w:val="Основной текст с отступом 31"/>
    <w:basedOn w:val="a"/>
    <w:rsid w:val="00715DB7"/>
    <w:pPr>
      <w:suppressAutoHyphens/>
      <w:autoSpaceDE w:val="0"/>
      <w:ind w:left="4"/>
      <w:jc w:val="both"/>
    </w:pPr>
    <w:rPr>
      <w:szCs w:val="20"/>
      <w:lang w:eastAsia="ar-SA"/>
    </w:rPr>
  </w:style>
  <w:style w:type="character" w:customStyle="1" w:styleId="alt-edited1">
    <w:name w:val="alt-edited1"/>
    <w:basedOn w:val="a0"/>
    <w:rsid w:val="00715DB7"/>
    <w:rPr>
      <w:color w:val="4D90F0"/>
    </w:rPr>
  </w:style>
  <w:style w:type="table" w:styleId="af8">
    <w:name w:val="Table Grid"/>
    <w:basedOn w:val="a1"/>
    <w:uiPriority w:val="59"/>
    <w:rsid w:val="00894AF3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f9">
    <w:name w:val="annotation reference"/>
    <w:basedOn w:val="a0"/>
    <w:uiPriority w:val="99"/>
    <w:semiHidden/>
    <w:unhideWhenUsed/>
    <w:rsid w:val="00715DB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15DB7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15D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15DB7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styleId="afe">
    <w:name w:val="Hyperlink"/>
    <w:basedOn w:val="a0"/>
    <w:uiPriority w:val="99"/>
    <w:unhideWhenUsed/>
    <w:rsid w:val="00715DB7"/>
    <w:rPr>
      <w:color w:val="0000FF"/>
      <w:u w:val="single"/>
    </w:rPr>
  </w:style>
  <w:style w:type="character" w:styleId="aff">
    <w:name w:val="Emphasis"/>
    <w:basedOn w:val="a0"/>
    <w:qFormat/>
    <w:rsid w:val="00715DB7"/>
    <w:rPr>
      <w:i/>
      <w:iCs/>
    </w:rPr>
  </w:style>
  <w:style w:type="paragraph" w:styleId="aff0">
    <w:name w:val="Subtitle"/>
    <w:basedOn w:val="a"/>
    <w:next w:val="a"/>
    <w:link w:val="aff1"/>
    <w:qFormat/>
    <w:rsid w:val="00715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1">
    <w:name w:val="Подзаголовок Знак"/>
    <w:basedOn w:val="a0"/>
    <w:link w:val="aff0"/>
    <w:rsid w:val="00715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ff2">
    <w:name w:val="No Spacing"/>
    <w:uiPriority w:val="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15DB7"/>
  </w:style>
  <w:style w:type="paragraph" w:styleId="aff3">
    <w:name w:val="footnote text"/>
    <w:basedOn w:val="a"/>
    <w:link w:val="aff4"/>
    <w:uiPriority w:val="99"/>
    <w:semiHidden/>
    <w:unhideWhenUsed/>
    <w:rsid w:val="00715DB7"/>
    <w:rPr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semiHidden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ff5">
    <w:name w:val="Текст в заданном формате"/>
    <w:basedOn w:val="a"/>
    <w:rsid w:val="00715DB7"/>
    <w:pPr>
      <w:widowControl w:val="0"/>
      <w:suppressAutoHyphens/>
    </w:pPr>
    <w:rPr>
      <w:rFonts w:ascii="Courier New" w:eastAsia="NSimSun" w:hAnsi="Courier New" w:cs="Courier New"/>
      <w:sz w:val="20"/>
      <w:szCs w:val="20"/>
      <w:lang w:val="ru-RU" w:eastAsia="hi-IN" w:bidi="hi-IN"/>
    </w:rPr>
  </w:style>
  <w:style w:type="paragraph" w:customStyle="1" w:styleId="aff6">
    <w:name w:val="Нормальный"/>
    <w:uiPriority w:val="99"/>
    <w:qFormat/>
    <w:rsid w:val="00715DB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basedOn w:val="a0"/>
    <w:uiPriority w:val="99"/>
    <w:semiHidden/>
    <w:unhideWhenUsed/>
    <w:rsid w:val="00C036EF"/>
    <w:rPr>
      <w:vertAlign w:val="superscript"/>
    </w:rPr>
  </w:style>
  <w:style w:type="character" w:customStyle="1" w:styleId="translation-chunk">
    <w:name w:val="translation-chunk"/>
    <w:basedOn w:val="a0"/>
    <w:rsid w:val="00EE5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3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1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80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82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3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4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3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0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450EE-850F-4FB9-B22A-B6B48E08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Ланько</dc:creator>
  <cp:lastModifiedBy>Пользователь</cp:lastModifiedBy>
  <cp:revision>2</cp:revision>
  <cp:lastPrinted>2018-10-29T13:23:00Z</cp:lastPrinted>
  <dcterms:created xsi:type="dcterms:W3CDTF">2019-04-18T09:57:00Z</dcterms:created>
  <dcterms:modified xsi:type="dcterms:W3CDTF">2019-04-18T09:57:00Z</dcterms:modified>
</cp:coreProperties>
</file>