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:rsidR="000579B3" w:rsidRPr="003557D6" w:rsidRDefault="000579B3" w:rsidP="002D67E4">
      <w:pPr>
        <w:pStyle w:val="a3"/>
        <w:spacing w:before="0" w:beforeAutospacing="0" w:after="0" w:afterAutospacing="0"/>
        <w:ind w:left="5245"/>
        <w:contextualSpacing/>
        <w:rPr>
          <w:color w:val="000000" w:themeColor="text1"/>
          <w:sz w:val="28"/>
          <w:szCs w:val="28"/>
          <w:lang w:val="ru-RU"/>
        </w:rPr>
      </w:pPr>
      <w:bookmarkStart w:id="0" w:name="_GoBack"/>
      <w:bookmarkEnd w:id="0"/>
      <w:r w:rsidRPr="003557D6">
        <w:rPr>
          <w:color w:val="000000" w:themeColor="text1"/>
          <w:sz w:val="28"/>
          <w:szCs w:val="28"/>
          <w:lang w:val="ru-RU"/>
        </w:rPr>
        <w:t xml:space="preserve">Приложение </w:t>
      </w:r>
      <w:r w:rsidR="00627ACA">
        <w:rPr>
          <w:color w:val="000000" w:themeColor="text1"/>
          <w:sz w:val="28"/>
          <w:szCs w:val="28"/>
          <w:lang w:val="ru-RU"/>
        </w:rPr>
        <w:t>6</w:t>
      </w:r>
    </w:p>
    <w:p w:rsidR="008443C9" w:rsidRDefault="00E7556B" w:rsidP="002D67E4">
      <w:pPr>
        <w:pStyle w:val="a3"/>
        <w:spacing w:before="0" w:beforeAutospacing="0" w:after="0" w:afterAutospacing="0"/>
        <w:ind w:left="5245"/>
        <w:rPr>
          <w:color w:val="000000" w:themeColor="text1"/>
          <w:sz w:val="28"/>
          <w:szCs w:val="28"/>
          <w:lang w:val="ru-RU"/>
        </w:rPr>
      </w:pPr>
      <w:r w:rsidRPr="003557D6">
        <w:rPr>
          <w:color w:val="000000" w:themeColor="text1"/>
          <w:sz w:val="28"/>
          <w:szCs w:val="28"/>
          <w:lang w:val="ru-RU"/>
        </w:rPr>
        <w:t xml:space="preserve">к Правилам организации кассовой работы </w:t>
      </w:r>
      <w:r w:rsidR="00EB7BD5">
        <w:rPr>
          <w:color w:val="000000" w:themeColor="text1"/>
          <w:sz w:val="28"/>
          <w:szCs w:val="28"/>
          <w:lang w:val="ru-RU"/>
        </w:rPr>
        <w:t xml:space="preserve">в </w:t>
      </w:r>
      <w:r w:rsidR="00627ACA">
        <w:rPr>
          <w:color w:val="000000" w:themeColor="text1"/>
          <w:sz w:val="28"/>
          <w:szCs w:val="28"/>
          <w:lang w:val="ru-RU"/>
        </w:rPr>
        <w:t>банковски</w:t>
      </w:r>
      <w:r w:rsidR="00EB7BD5">
        <w:rPr>
          <w:color w:val="000000" w:themeColor="text1"/>
          <w:sz w:val="28"/>
          <w:szCs w:val="28"/>
          <w:lang w:val="ru-RU"/>
        </w:rPr>
        <w:t>х</w:t>
      </w:r>
      <w:r w:rsidR="00627ACA">
        <w:rPr>
          <w:color w:val="000000" w:themeColor="text1"/>
          <w:sz w:val="28"/>
          <w:szCs w:val="28"/>
          <w:lang w:val="ru-RU"/>
        </w:rPr>
        <w:t xml:space="preserve"> учреждения</w:t>
      </w:r>
      <w:r w:rsidR="00EB7BD5">
        <w:rPr>
          <w:color w:val="000000" w:themeColor="text1"/>
          <w:sz w:val="28"/>
          <w:szCs w:val="28"/>
          <w:lang w:val="ru-RU"/>
        </w:rPr>
        <w:t xml:space="preserve">х </w:t>
      </w:r>
      <w:del w:id="1" w:author="Ольга Лопухина" w:date="2019-03-11T17:09:00Z">
        <w:r w:rsidR="00EB7BD5" w:rsidDel="00CE5BB7">
          <w:rPr>
            <w:color w:val="000000" w:themeColor="text1"/>
            <w:sz w:val="28"/>
            <w:szCs w:val="28"/>
            <w:lang w:val="ru-RU"/>
          </w:rPr>
          <w:delText>на территории</w:delText>
        </w:r>
        <w:r w:rsidR="00AA77F3" w:rsidDel="00CE5BB7">
          <w:rPr>
            <w:color w:val="000000" w:themeColor="text1"/>
            <w:sz w:val="28"/>
            <w:szCs w:val="28"/>
            <w:lang w:val="ru-RU"/>
          </w:rPr>
          <w:delText xml:space="preserve"> </w:delText>
        </w:r>
        <w:r w:rsidRPr="003557D6" w:rsidDel="00CE5BB7">
          <w:rPr>
            <w:color w:val="000000" w:themeColor="text1"/>
            <w:sz w:val="28"/>
            <w:szCs w:val="28"/>
            <w:lang w:val="ru-RU"/>
          </w:rPr>
          <w:delText>Донецкой Народной Республик</w:delText>
        </w:r>
        <w:r w:rsidR="00EB7BD5" w:rsidDel="00CE5BB7">
          <w:rPr>
            <w:color w:val="000000" w:themeColor="text1"/>
            <w:sz w:val="28"/>
            <w:szCs w:val="28"/>
            <w:lang w:val="ru-RU"/>
          </w:rPr>
          <w:delText>и</w:delText>
        </w:r>
        <w:r w:rsidR="000579B3" w:rsidRPr="003557D6" w:rsidDel="00CE5BB7">
          <w:rPr>
            <w:color w:val="000000" w:themeColor="text1"/>
            <w:sz w:val="28"/>
            <w:szCs w:val="28"/>
            <w:lang w:val="ru-RU"/>
          </w:rPr>
          <w:delText xml:space="preserve"> </w:delText>
        </w:r>
      </w:del>
    </w:p>
    <w:p w:rsidR="000579B3" w:rsidRPr="008443C9" w:rsidRDefault="000579B3" w:rsidP="002D67E4">
      <w:pPr>
        <w:pStyle w:val="a3"/>
        <w:spacing w:before="0" w:beforeAutospacing="0" w:after="0" w:afterAutospacing="0"/>
        <w:ind w:left="5245"/>
        <w:rPr>
          <w:color w:val="000000" w:themeColor="text1"/>
          <w:sz w:val="28"/>
          <w:szCs w:val="28"/>
          <w:lang w:val="ru-RU"/>
        </w:rPr>
      </w:pPr>
      <w:r w:rsidRPr="003557D6">
        <w:rPr>
          <w:color w:val="000000" w:themeColor="text1"/>
          <w:sz w:val="28"/>
          <w:szCs w:val="28"/>
          <w:lang w:val="ru-RU"/>
        </w:rPr>
        <w:t xml:space="preserve">(пункт 1 </w:t>
      </w:r>
      <w:r w:rsidR="00A3293B">
        <w:rPr>
          <w:color w:val="000000" w:themeColor="text1"/>
          <w:sz w:val="28"/>
          <w:szCs w:val="28"/>
          <w:lang w:val="ru-RU"/>
        </w:rPr>
        <w:t xml:space="preserve">раздела </w:t>
      </w:r>
      <w:r w:rsidR="00A3293B">
        <w:rPr>
          <w:color w:val="000000" w:themeColor="text1"/>
          <w:sz w:val="28"/>
          <w:szCs w:val="28"/>
          <w:lang w:val="en-US"/>
        </w:rPr>
        <w:t>V</w:t>
      </w:r>
      <w:r w:rsidRPr="003557D6">
        <w:rPr>
          <w:color w:val="000000" w:themeColor="text1"/>
          <w:sz w:val="32"/>
          <w:szCs w:val="32"/>
          <w:lang w:val="ru-RU" w:eastAsia="ru-RU"/>
        </w:rPr>
        <w:t>)</w:t>
      </w:r>
      <w:r w:rsidR="00E7556B" w:rsidRPr="003557D6">
        <w:rPr>
          <w:color w:val="000000" w:themeColor="text1"/>
          <w:sz w:val="32"/>
          <w:szCs w:val="32"/>
          <w:lang w:val="ru-RU" w:eastAsia="ru-RU"/>
        </w:rPr>
        <w:t xml:space="preserve"> </w:t>
      </w:r>
    </w:p>
    <w:p w:rsidR="004B15D4" w:rsidRDefault="004B15D4" w:rsidP="004B15D4">
      <w:pPr>
        <w:pStyle w:val="3"/>
        <w:spacing w:before="0" w:beforeAutospacing="0" w:after="0" w:afterAutospacing="0"/>
        <w:jc w:val="center"/>
        <w:rPr>
          <w:color w:val="000000" w:themeColor="text1"/>
          <w:sz w:val="28"/>
          <w:szCs w:val="28"/>
          <w:lang w:val="ru-RU"/>
        </w:rPr>
      </w:pPr>
    </w:p>
    <w:p w:rsidR="002D67E4" w:rsidRDefault="00B018FF" w:rsidP="004B15D4">
      <w:pPr>
        <w:pStyle w:val="3"/>
        <w:spacing w:before="0" w:beforeAutospacing="0" w:after="0" w:afterAutospacing="0"/>
        <w:jc w:val="center"/>
        <w:rPr>
          <w:color w:val="000000" w:themeColor="text1"/>
          <w:sz w:val="28"/>
          <w:szCs w:val="28"/>
          <w:lang w:val="ru-RU"/>
        </w:rPr>
      </w:pPr>
      <w:r w:rsidRPr="003557D6">
        <w:rPr>
          <w:color w:val="000000" w:themeColor="text1"/>
          <w:sz w:val="28"/>
          <w:szCs w:val="28"/>
          <w:lang w:val="ru-RU"/>
        </w:rPr>
        <w:t>Заявление на выдачу наличных средств</w:t>
      </w:r>
    </w:p>
    <w:p w:rsidR="002D67E4" w:rsidRDefault="002D67E4" w:rsidP="004B15D4">
      <w:pPr>
        <w:pStyle w:val="3"/>
        <w:spacing w:before="0" w:beforeAutospacing="0" w:after="0" w:afterAutospacing="0"/>
        <w:jc w:val="center"/>
        <w:rPr>
          <w:color w:val="000000" w:themeColor="text1"/>
          <w:sz w:val="28"/>
          <w:szCs w:val="28"/>
          <w:lang w:val="ru-RU"/>
        </w:rPr>
      </w:pPr>
    </w:p>
    <w:p w:rsidR="002D67E4" w:rsidRPr="003557D6" w:rsidRDefault="002D67E4" w:rsidP="004B15D4">
      <w:pPr>
        <w:pStyle w:val="3"/>
        <w:spacing w:before="0" w:beforeAutospacing="0" w:after="0" w:afterAutospacing="0"/>
        <w:jc w:val="center"/>
        <w:rPr>
          <w:color w:val="000000" w:themeColor="text1"/>
          <w:sz w:val="28"/>
          <w:szCs w:val="28"/>
          <w:lang w:val="ru-RU"/>
        </w:rPr>
      </w:pPr>
    </w:p>
    <w:p w:rsidR="004B5463" w:rsidRPr="003557D6" w:rsidRDefault="004B5463" w:rsidP="004B15D4">
      <w:pPr>
        <w:pStyle w:val="3"/>
        <w:spacing w:before="0" w:beforeAutospacing="0" w:after="0" w:afterAutospacing="0"/>
        <w:jc w:val="center"/>
        <w:rPr>
          <w:color w:val="000000" w:themeColor="text1"/>
          <w:sz w:val="28"/>
          <w:szCs w:val="28"/>
          <w:lang w:val="ru-RU"/>
        </w:rPr>
      </w:pPr>
      <w:r w:rsidRPr="003557D6">
        <w:rPr>
          <w:color w:val="000000" w:themeColor="text1"/>
          <w:sz w:val="28"/>
          <w:szCs w:val="28"/>
          <w:lang w:val="ru-RU"/>
        </w:rPr>
        <w:t xml:space="preserve">Заявление на выдачу наличных средств </w:t>
      </w:r>
      <w:r w:rsidR="006237FF" w:rsidRPr="003557D6">
        <w:rPr>
          <w:color w:val="000000" w:themeColor="text1"/>
          <w:sz w:val="28"/>
          <w:szCs w:val="28"/>
          <w:lang w:val="ru-RU"/>
        </w:rPr>
        <w:t>№</w:t>
      </w:r>
      <w:r w:rsidRPr="003557D6">
        <w:rPr>
          <w:color w:val="000000" w:themeColor="text1"/>
          <w:sz w:val="28"/>
          <w:szCs w:val="28"/>
          <w:lang w:val="ru-RU"/>
        </w:rPr>
        <w:t xml:space="preserve"> _______</w:t>
      </w:r>
    </w:p>
    <w:p w:rsidR="002D67E4" w:rsidRDefault="002D67E4" w:rsidP="004B15D4">
      <w:pPr>
        <w:rPr>
          <w:color w:val="000000" w:themeColor="text1"/>
          <w:sz w:val="28"/>
          <w:szCs w:val="28"/>
          <w:lang w:val="ru-RU"/>
        </w:rPr>
      </w:pPr>
    </w:p>
    <w:p w:rsidR="000234A5" w:rsidRDefault="000234A5" w:rsidP="004B15D4">
      <w:pPr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____________________________________</w:t>
      </w:r>
    </w:p>
    <w:p w:rsidR="000234A5" w:rsidRPr="005A2643" w:rsidRDefault="000234A5" w:rsidP="004B15D4">
      <w:pPr>
        <w:rPr>
          <w:color w:val="000000" w:themeColor="text1"/>
          <w:lang w:val="ru-RU"/>
        </w:rPr>
      </w:pPr>
      <w:r w:rsidRPr="005A2643">
        <w:rPr>
          <w:color w:val="000000" w:themeColor="text1"/>
          <w:lang w:val="ru-RU"/>
        </w:rPr>
        <w:t>(дата осуществления кассовой операции)</w:t>
      </w:r>
    </w:p>
    <w:p w:rsidR="002D67E4" w:rsidRDefault="002D67E4" w:rsidP="004B15D4">
      <w:pPr>
        <w:rPr>
          <w:color w:val="000000" w:themeColor="text1"/>
          <w:sz w:val="28"/>
          <w:szCs w:val="28"/>
          <w:lang w:val="ru-RU"/>
        </w:rPr>
      </w:pPr>
    </w:p>
    <w:p w:rsidR="000234A5" w:rsidRDefault="000234A5" w:rsidP="004B15D4">
      <w:pPr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Банк</w:t>
      </w:r>
      <w:r w:rsidR="00B018FF">
        <w:rPr>
          <w:color w:val="000000" w:themeColor="text1"/>
          <w:sz w:val="28"/>
          <w:szCs w:val="28"/>
          <w:lang w:val="ru-RU"/>
        </w:rPr>
        <w:t>овское учреждение</w:t>
      </w:r>
      <w:r>
        <w:rPr>
          <w:color w:val="000000" w:themeColor="text1"/>
          <w:sz w:val="28"/>
          <w:szCs w:val="28"/>
          <w:lang w:val="ru-RU"/>
        </w:rPr>
        <w:t xml:space="preserve"> получателя </w:t>
      </w:r>
      <w:r w:rsidR="00FB7747">
        <w:rPr>
          <w:color w:val="000000" w:themeColor="text1"/>
          <w:sz w:val="28"/>
          <w:szCs w:val="28"/>
          <w:lang w:val="ru-RU"/>
        </w:rPr>
        <w:t>____</w:t>
      </w:r>
      <w:r>
        <w:rPr>
          <w:color w:val="000000" w:themeColor="text1"/>
          <w:sz w:val="28"/>
          <w:szCs w:val="28"/>
          <w:lang w:val="ru-RU"/>
        </w:rPr>
        <w:t>__________________</w:t>
      </w:r>
      <w:r w:rsidR="00B018FF">
        <w:rPr>
          <w:color w:val="000000" w:themeColor="text1"/>
          <w:sz w:val="28"/>
          <w:szCs w:val="28"/>
          <w:lang w:val="ru-RU"/>
        </w:rPr>
        <w:t>______________</w:t>
      </w:r>
    </w:p>
    <w:p w:rsidR="000234A5" w:rsidRDefault="000234A5" w:rsidP="004B15D4">
      <w:pPr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Получатель _________________________________________________________</w:t>
      </w:r>
      <w:r w:rsidR="00FB7747">
        <w:rPr>
          <w:color w:val="000000" w:themeColor="text1"/>
          <w:sz w:val="28"/>
          <w:szCs w:val="28"/>
          <w:lang w:val="ru-RU"/>
        </w:rPr>
        <w:t>_</w:t>
      </w:r>
    </w:p>
    <w:p w:rsidR="002D67E4" w:rsidRDefault="002D67E4" w:rsidP="004B15D4">
      <w:pPr>
        <w:rPr>
          <w:color w:val="000000" w:themeColor="text1"/>
          <w:sz w:val="28"/>
          <w:szCs w:val="28"/>
          <w:lang w:val="ru-RU"/>
        </w:rPr>
      </w:pPr>
    </w:p>
    <w:p w:rsidR="004B5463" w:rsidRDefault="00AD4FEA" w:rsidP="004B15D4">
      <w:pPr>
        <w:rPr>
          <w:color w:val="000000" w:themeColor="text1"/>
          <w:sz w:val="28"/>
          <w:szCs w:val="28"/>
          <w:lang w:val="ru-RU"/>
        </w:rPr>
      </w:pPr>
      <w:r w:rsidRPr="003557D6">
        <w:rPr>
          <w:color w:val="000000" w:themeColor="text1"/>
          <w:sz w:val="28"/>
          <w:szCs w:val="28"/>
          <w:lang w:val="ru-RU"/>
        </w:rPr>
        <w:t>Код получателя___________________________</w:t>
      </w:r>
      <w:r w:rsidR="00FB7747">
        <w:rPr>
          <w:color w:val="000000" w:themeColor="text1"/>
          <w:sz w:val="28"/>
          <w:szCs w:val="28"/>
          <w:lang w:val="ru-RU"/>
        </w:rPr>
        <w:t>____________________________</w:t>
      </w:r>
    </w:p>
    <w:p w:rsidR="000234A5" w:rsidRPr="003557D6" w:rsidRDefault="000234A5" w:rsidP="004B15D4">
      <w:pPr>
        <w:rPr>
          <w:color w:val="000000" w:themeColor="text1"/>
          <w:sz w:val="28"/>
          <w:szCs w:val="28"/>
          <w:lang w:val="ru-RU"/>
        </w:rPr>
      </w:pPr>
    </w:p>
    <w:tbl>
      <w:tblPr>
        <w:tblW w:w="10005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140"/>
        <w:gridCol w:w="1907"/>
        <w:gridCol w:w="1090"/>
        <w:gridCol w:w="2216"/>
        <w:gridCol w:w="1266"/>
        <w:gridCol w:w="2897"/>
        <w:gridCol w:w="489"/>
      </w:tblGrid>
      <w:tr w:rsidR="00673265" w:rsidRPr="003557D6" w:rsidTr="002D67E4">
        <w:trPr>
          <w:gridBefore w:val="1"/>
          <w:gridAfter w:val="1"/>
          <w:wBefore w:w="38" w:type="pct"/>
          <w:wAfter w:w="129" w:type="pct"/>
          <w:tblCellSpacing w:w="22" w:type="dxa"/>
          <w:jc w:val="center"/>
        </w:trPr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463" w:rsidRPr="003557D6" w:rsidRDefault="004B5463" w:rsidP="004B15D4">
            <w:pPr>
              <w:pStyle w:val="a3"/>
              <w:spacing w:before="0" w:beforeAutospacing="0" w:after="0" w:afterAutospacing="0"/>
              <w:ind w:hanging="36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3557D6">
              <w:rPr>
                <w:color w:val="000000" w:themeColor="text1"/>
                <w:sz w:val="28"/>
                <w:szCs w:val="28"/>
                <w:lang w:val="ru-RU"/>
              </w:rPr>
              <w:t>Наименование валюты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6D" w:rsidRPr="003557D6" w:rsidRDefault="0090367C" w:rsidP="00AC466D">
            <w:pPr>
              <w:pStyle w:val="a3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ru-RU"/>
              </w:rPr>
            </w:pPr>
            <w:r w:rsidRPr="003557D6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  <w:r w:rsidRPr="003557D6">
              <w:rPr>
                <w:color w:val="000000" w:themeColor="text1"/>
                <w:sz w:val="28"/>
                <w:szCs w:val="28"/>
                <w:lang w:val="ru-RU"/>
              </w:rPr>
              <w:br/>
            </w:r>
          </w:p>
          <w:p w:rsidR="004B5463" w:rsidRPr="003557D6" w:rsidRDefault="003017E0" w:rsidP="003017E0">
            <w:pPr>
              <w:pStyle w:val="a3"/>
              <w:spacing w:before="0" w:beforeAutospacing="0" w:after="0" w:afterAutospacing="0" w:line="360" w:lineRule="auto"/>
              <w:rPr>
                <w:color w:val="000000" w:themeColor="text1"/>
                <w:sz w:val="28"/>
                <w:szCs w:val="28"/>
                <w:lang w:val="ru-RU"/>
              </w:rPr>
            </w:pPr>
            <w:r w:rsidRPr="003557D6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="004B5463" w:rsidRPr="003557D6">
              <w:rPr>
                <w:color w:val="000000" w:themeColor="text1"/>
                <w:sz w:val="28"/>
                <w:szCs w:val="28"/>
                <w:lang w:val="ru-RU"/>
              </w:rPr>
              <w:t>Дебет</w:t>
            </w:r>
            <w:r w:rsidR="004B5463" w:rsidRPr="003557D6">
              <w:rPr>
                <w:color w:val="000000" w:themeColor="text1"/>
                <w:sz w:val="28"/>
                <w:szCs w:val="28"/>
                <w:lang w:val="ru-RU"/>
              </w:rPr>
              <w:br/>
            </w:r>
            <w:r w:rsidR="00AC466D" w:rsidRPr="003557D6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="004B5463" w:rsidRPr="003557D6">
              <w:rPr>
                <w:color w:val="000000" w:themeColor="text1"/>
                <w:sz w:val="28"/>
                <w:szCs w:val="28"/>
                <w:lang w:val="ru-RU"/>
              </w:rPr>
              <w:t xml:space="preserve">Кредит 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463" w:rsidRPr="003557D6" w:rsidRDefault="006237FF" w:rsidP="004B15D4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3557D6">
              <w:rPr>
                <w:color w:val="000000" w:themeColor="text1"/>
                <w:sz w:val="28"/>
                <w:szCs w:val="28"/>
                <w:lang w:val="ru-RU"/>
              </w:rPr>
              <w:t>№</w:t>
            </w:r>
            <w:r w:rsidR="004B5463" w:rsidRPr="003557D6">
              <w:rPr>
                <w:color w:val="000000" w:themeColor="text1"/>
                <w:sz w:val="28"/>
                <w:szCs w:val="28"/>
                <w:lang w:val="ru-RU"/>
              </w:rPr>
              <w:t xml:space="preserve"> счета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463" w:rsidRPr="003557D6" w:rsidRDefault="004B5463" w:rsidP="004B15D4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3557D6">
              <w:rPr>
                <w:color w:val="000000" w:themeColor="text1"/>
                <w:sz w:val="28"/>
                <w:szCs w:val="28"/>
                <w:lang w:val="ru-RU"/>
              </w:rPr>
              <w:t>Сумма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463" w:rsidRPr="003557D6" w:rsidRDefault="004B5463" w:rsidP="004B15D4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3557D6">
              <w:rPr>
                <w:color w:val="000000" w:themeColor="text1"/>
                <w:sz w:val="28"/>
                <w:szCs w:val="28"/>
                <w:lang w:val="ru-RU"/>
              </w:rPr>
              <w:t>Эквивалент в российских рублях</w:t>
            </w:r>
          </w:p>
        </w:tc>
      </w:tr>
      <w:tr w:rsidR="00673265" w:rsidRPr="003557D6" w:rsidTr="002D67E4">
        <w:trPr>
          <w:gridBefore w:val="1"/>
          <w:gridAfter w:val="1"/>
          <w:wBefore w:w="38" w:type="pct"/>
          <w:wAfter w:w="129" w:type="pct"/>
          <w:tblCellSpacing w:w="22" w:type="dxa"/>
          <w:jc w:val="center"/>
        </w:trPr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463" w:rsidRPr="003557D6" w:rsidRDefault="004B5463" w:rsidP="004B15D4">
            <w:pPr>
              <w:pStyle w:val="a3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ru-RU"/>
              </w:rPr>
            </w:pPr>
            <w:r w:rsidRPr="003557D6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463" w:rsidRPr="003557D6" w:rsidRDefault="004B5463" w:rsidP="004B15D4">
            <w:pPr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463" w:rsidRPr="003557D6" w:rsidRDefault="004B5463" w:rsidP="004B15D4">
            <w:pPr>
              <w:pStyle w:val="a3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ru-RU"/>
              </w:rPr>
            </w:pPr>
            <w:r w:rsidRPr="003557D6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463" w:rsidRPr="003557D6" w:rsidRDefault="004B5463" w:rsidP="004B15D4">
            <w:pPr>
              <w:pStyle w:val="a3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ru-RU"/>
              </w:rPr>
            </w:pPr>
            <w:r w:rsidRPr="003557D6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463" w:rsidRPr="003557D6" w:rsidRDefault="004B5463" w:rsidP="004B15D4">
            <w:pPr>
              <w:pStyle w:val="a3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ru-RU"/>
              </w:rPr>
            </w:pPr>
            <w:r w:rsidRPr="003557D6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</w:p>
        </w:tc>
      </w:tr>
      <w:tr w:rsidR="00673265" w:rsidRPr="003557D6" w:rsidTr="002D67E4">
        <w:trPr>
          <w:gridBefore w:val="1"/>
          <w:gridAfter w:val="1"/>
          <w:wBefore w:w="38" w:type="pct"/>
          <w:wAfter w:w="129" w:type="pct"/>
          <w:tblCellSpacing w:w="22" w:type="dxa"/>
          <w:jc w:val="center"/>
        </w:trPr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463" w:rsidRPr="003557D6" w:rsidRDefault="004B5463" w:rsidP="004B15D4">
            <w:pPr>
              <w:pStyle w:val="a3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ru-RU"/>
              </w:rPr>
            </w:pPr>
            <w:r w:rsidRPr="003557D6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463" w:rsidRPr="003557D6" w:rsidRDefault="004B5463" w:rsidP="004B15D4">
            <w:pPr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463" w:rsidRPr="003557D6" w:rsidRDefault="004B5463" w:rsidP="004B15D4">
            <w:pPr>
              <w:pStyle w:val="a3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ru-RU"/>
              </w:rPr>
            </w:pPr>
            <w:r w:rsidRPr="003557D6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463" w:rsidRPr="003557D6" w:rsidRDefault="004B5463" w:rsidP="004B15D4">
            <w:pPr>
              <w:pStyle w:val="a3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ru-RU"/>
              </w:rPr>
            </w:pPr>
            <w:r w:rsidRPr="003557D6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463" w:rsidRPr="003557D6" w:rsidRDefault="004B5463" w:rsidP="004B15D4">
            <w:pPr>
              <w:pStyle w:val="a3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ru-RU"/>
              </w:rPr>
            </w:pPr>
            <w:r w:rsidRPr="003557D6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</w:p>
        </w:tc>
      </w:tr>
      <w:tr w:rsidR="00673265" w:rsidRPr="003557D6" w:rsidTr="002D67E4">
        <w:trPr>
          <w:gridBefore w:val="1"/>
          <w:gridAfter w:val="1"/>
          <w:wBefore w:w="38" w:type="pct"/>
          <w:wAfter w:w="129" w:type="pct"/>
          <w:tblCellSpacing w:w="22" w:type="dxa"/>
          <w:jc w:val="center"/>
        </w:trPr>
        <w:tc>
          <w:tcPr>
            <w:tcW w:w="2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463" w:rsidRPr="003557D6" w:rsidRDefault="004B5463" w:rsidP="004B15D4">
            <w:pPr>
              <w:pStyle w:val="a3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ru-RU"/>
              </w:rPr>
            </w:pPr>
            <w:r w:rsidRPr="003557D6">
              <w:rPr>
                <w:color w:val="000000" w:themeColor="text1"/>
                <w:sz w:val="28"/>
                <w:szCs w:val="28"/>
                <w:lang w:val="ru-RU"/>
              </w:rPr>
              <w:t>Общая сумма (цифрами)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463" w:rsidRPr="003557D6" w:rsidRDefault="004B5463" w:rsidP="004B15D4">
            <w:pPr>
              <w:pStyle w:val="a3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ru-RU"/>
              </w:rPr>
            </w:pPr>
            <w:r w:rsidRPr="003557D6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463" w:rsidRPr="003557D6" w:rsidRDefault="004B5463" w:rsidP="004B15D4">
            <w:pPr>
              <w:pStyle w:val="a3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ru-RU"/>
              </w:rPr>
            </w:pPr>
            <w:r w:rsidRPr="003557D6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</w:p>
        </w:tc>
      </w:tr>
      <w:tr w:rsidR="003557D6" w:rsidRPr="003557D6" w:rsidTr="00673265">
        <w:trPr>
          <w:trHeight w:val="2090"/>
          <w:tblCellSpacing w:w="22" w:type="dxa"/>
          <w:jc w:val="center"/>
        </w:trPr>
        <w:tc>
          <w:tcPr>
            <w:tcW w:w="4956" w:type="pct"/>
            <w:gridSpan w:val="7"/>
          </w:tcPr>
          <w:p w:rsidR="00FE6A78" w:rsidRDefault="00FE6A78" w:rsidP="00FE6A78">
            <w:pPr>
              <w:pStyle w:val="a3"/>
              <w:spacing w:before="0" w:beforeAutospacing="0" w:after="0" w:afterAutospacing="0"/>
              <w:ind w:left="108" w:right="-142"/>
              <w:contextualSpacing/>
              <w:rPr>
                <w:color w:val="000000" w:themeColor="text1"/>
                <w:sz w:val="28"/>
                <w:szCs w:val="28"/>
                <w:lang w:val="ru-RU"/>
              </w:rPr>
            </w:pPr>
          </w:p>
          <w:p w:rsidR="00062E0E" w:rsidRPr="00FE6A78" w:rsidRDefault="004B5463" w:rsidP="00FE6A78">
            <w:pPr>
              <w:pStyle w:val="a3"/>
              <w:spacing w:before="0" w:beforeAutospacing="0" w:after="0" w:afterAutospacing="0"/>
              <w:ind w:left="108" w:right="-142"/>
              <w:contextualSpacing/>
              <w:rPr>
                <w:color w:val="000000" w:themeColor="text1"/>
                <w:sz w:val="28"/>
                <w:szCs w:val="28"/>
                <w:lang w:val="ru-RU"/>
              </w:rPr>
            </w:pPr>
            <w:r w:rsidRPr="00FE6A78">
              <w:rPr>
                <w:color w:val="000000" w:themeColor="text1"/>
                <w:sz w:val="28"/>
                <w:szCs w:val="28"/>
                <w:lang w:val="ru-RU"/>
              </w:rPr>
              <w:t xml:space="preserve">Общая </w:t>
            </w:r>
            <w:proofErr w:type="gramStart"/>
            <w:r w:rsidRPr="00FE6A78">
              <w:rPr>
                <w:color w:val="000000" w:themeColor="text1"/>
                <w:sz w:val="28"/>
                <w:szCs w:val="28"/>
                <w:lang w:val="ru-RU"/>
              </w:rPr>
              <w:t>сумма  _</w:t>
            </w:r>
            <w:proofErr w:type="gramEnd"/>
            <w:r w:rsidRPr="00FE6A78">
              <w:rPr>
                <w:color w:val="000000" w:themeColor="text1"/>
                <w:sz w:val="28"/>
                <w:szCs w:val="28"/>
                <w:lang w:val="ru-RU"/>
              </w:rPr>
              <w:t>_________________</w:t>
            </w:r>
            <w:r w:rsidR="00062E0E" w:rsidRPr="00FE6A78">
              <w:rPr>
                <w:color w:val="000000" w:themeColor="text1"/>
                <w:sz w:val="28"/>
                <w:szCs w:val="28"/>
                <w:lang w:val="ru-RU"/>
              </w:rPr>
              <w:t>_________</w:t>
            </w:r>
            <w:r w:rsidRPr="00FE6A78">
              <w:rPr>
                <w:color w:val="000000" w:themeColor="text1"/>
                <w:sz w:val="28"/>
                <w:szCs w:val="28"/>
                <w:lang w:val="ru-RU"/>
              </w:rPr>
              <w:t>____________________________</w:t>
            </w:r>
          </w:p>
          <w:p w:rsidR="004B5463" w:rsidRPr="00FE6A78" w:rsidRDefault="00062E0E" w:rsidP="00FE6A78">
            <w:pPr>
              <w:pStyle w:val="a3"/>
              <w:spacing w:before="0" w:beforeAutospacing="0" w:after="0" w:afterAutospacing="0"/>
              <w:ind w:left="108" w:right="-142"/>
              <w:contextualSpacing/>
              <w:rPr>
                <w:color w:val="000000" w:themeColor="text1"/>
                <w:sz w:val="28"/>
                <w:szCs w:val="28"/>
                <w:lang w:val="ru-RU"/>
              </w:rPr>
            </w:pPr>
            <w:r w:rsidRPr="005A2643">
              <w:rPr>
                <w:color w:val="000000" w:themeColor="text1"/>
                <w:lang w:val="ru-RU"/>
              </w:rPr>
              <w:t xml:space="preserve">                                                            </w:t>
            </w:r>
            <w:r w:rsidR="005A2643">
              <w:rPr>
                <w:color w:val="000000" w:themeColor="text1"/>
                <w:lang w:val="ru-RU"/>
              </w:rPr>
              <w:t xml:space="preserve">                </w:t>
            </w:r>
            <w:r w:rsidRPr="005A2643">
              <w:rPr>
                <w:color w:val="000000" w:themeColor="text1"/>
                <w:lang w:val="ru-RU"/>
              </w:rPr>
              <w:t xml:space="preserve">  </w:t>
            </w:r>
            <w:r w:rsidR="002F6427" w:rsidRPr="005A2643">
              <w:rPr>
                <w:color w:val="000000" w:themeColor="text1"/>
                <w:lang w:val="ru-RU"/>
              </w:rPr>
              <w:t xml:space="preserve">(прописью) </w:t>
            </w:r>
            <w:r w:rsidR="004B5463" w:rsidRPr="005A2643">
              <w:rPr>
                <w:color w:val="000000" w:themeColor="text1"/>
                <w:lang w:val="ru-RU"/>
              </w:rPr>
              <w:br/>
            </w:r>
            <w:r w:rsidR="004B5463" w:rsidRPr="00FE6A78">
              <w:rPr>
                <w:color w:val="000000" w:themeColor="text1"/>
                <w:sz w:val="28"/>
                <w:szCs w:val="28"/>
                <w:lang w:val="ru-RU"/>
              </w:rPr>
              <w:t>Содержание операции ____________________</w:t>
            </w:r>
            <w:r w:rsidR="00EF5DAB" w:rsidRPr="00FE6A78">
              <w:rPr>
                <w:color w:val="000000" w:themeColor="text1"/>
                <w:sz w:val="28"/>
                <w:szCs w:val="28"/>
                <w:lang w:val="ru-RU"/>
              </w:rPr>
              <w:t>____________________________</w:t>
            </w:r>
          </w:p>
          <w:p w:rsidR="002D67E4" w:rsidRDefault="002D67E4" w:rsidP="00FE6A78">
            <w:pPr>
              <w:pStyle w:val="a3"/>
              <w:spacing w:before="0" w:beforeAutospacing="0" w:after="0" w:afterAutospacing="0"/>
              <w:ind w:left="108" w:right="-142"/>
              <w:contextualSpacing/>
              <w:rPr>
                <w:color w:val="000000" w:themeColor="text1"/>
                <w:sz w:val="28"/>
                <w:szCs w:val="28"/>
                <w:lang w:val="ru-RU"/>
              </w:rPr>
            </w:pPr>
          </w:p>
          <w:p w:rsidR="004B5463" w:rsidRPr="00FE6A78" w:rsidRDefault="004B5463" w:rsidP="00FE6A78">
            <w:pPr>
              <w:pStyle w:val="a3"/>
              <w:spacing w:before="0" w:beforeAutospacing="0" w:after="0" w:afterAutospacing="0"/>
              <w:ind w:left="108" w:right="-142"/>
              <w:contextualSpacing/>
              <w:rPr>
                <w:color w:val="000000" w:themeColor="text1"/>
                <w:sz w:val="28"/>
                <w:szCs w:val="28"/>
                <w:lang w:val="ru-RU"/>
              </w:rPr>
            </w:pPr>
            <w:r w:rsidRPr="00FE6A78">
              <w:rPr>
                <w:color w:val="000000" w:themeColor="text1"/>
                <w:sz w:val="28"/>
                <w:szCs w:val="28"/>
                <w:lang w:val="ru-RU"/>
              </w:rPr>
              <w:t>Предъявленный документ</w:t>
            </w:r>
            <w:r w:rsidR="00DB3DD4" w:rsidRPr="00FE6A78">
              <w:rPr>
                <w:color w:val="000000" w:themeColor="text1"/>
                <w:sz w:val="28"/>
                <w:szCs w:val="28"/>
                <w:lang w:val="ru-RU"/>
              </w:rPr>
              <w:t>*</w:t>
            </w:r>
            <w:r w:rsidRPr="00FE6A78">
              <w:rPr>
                <w:color w:val="000000" w:themeColor="text1"/>
                <w:sz w:val="28"/>
                <w:szCs w:val="28"/>
                <w:lang w:val="ru-RU"/>
              </w:rPr>
              <w:t>____________________________________________</w:t>
            </w:r>
          </w:p>
          <w:p w:rsidR="002D67E4" w:rsidRPr="005A2643" w:rsidRDefault="002D67E4" w:rsidP="00FE6A78">
            <w:pPr>
              <w:pStyle w:val="a3"/>
              <w:spacing w:before="0" w:beforeAutospacing="0" w:after="0" w:afterAutospacing="0"/>
              <w:ind w:left="108"/>
              <w:contextualSpacing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 xml:space="preserve">                                                    </w:t>
            </w:r>
            <w:r w:rsidR="004B5463" w:rsidRPr="005A2643">
              <w:rPr>
                <w:color w:val="000000" w:themeColor="text1"/>
                <w:lang w:val="ru-RU"/>
              </w:rPr>
              <w:t>(паспорт или документ, его заменяющий)</w:t>
            </w:r>
            <w:r w:rsidR="004B5463" w:rsidRPr="005A2643">
              <w:rPr>
                <w:color w:val="000000" w:themeColor="text1"/>
                <w:lang w:val="ru-RU"/>
              </w:rPr>
              <w:br/>
            </w:r>
          </w:p>
          <w:p w:rsidR="00FE6A78" w:rsidRPr="00FE6A78" w:rsidRDefault="004B5463" w:rsidP="00FE6A78">
            <w:pPr>
              <w:pStyle w:val="a3"/>
              <w:spacing w:before="0" w:beforeAutospacing="0" w:after="0" w:afterAutospacing="0"/>
              <w:ind w:left="108"/>
              <w:contextualSpacing/>
              <w:rPr>
                <w:color w:val="000000" w:themeColor="text1"/>
                <w:sz w:val="28"/>
                <w:szCs w:val="28"/>
                <w:lang w:val="ru-RU"/>
              </w:rPr>
            </w:pPr>
            <w:r w:rsidRPr="00FE6A78">
              <w:rPr>
                <w:color w:val="000000" w:themeColor="text1"/>
                <w:sz w:val="28"/>
                <w:szCs w:val="28"/>
                <w:lang w:val="ru-RU"/>
              </w:rPr>
              <w:t xml:space="preserve">серия ___________ </w:t>
            </w:r>
            <w:r w:rsidR="006237FF" w:rsidRPr="00FE6A78">
              <w:rPr>
                <w:color w:val="000000" w:themeColor="text1"/>
                <w:sz w:val="28"/>
                <w:szCs w:val="28"/>
                <w:lang w:val="ru-RU"/>
              </w:rPr>
              <w:t>№</w:t>
            </w:r>
            <w:r w:rsidRPr="00FE6A78">
              <w:rPr>
                <w:color w:val="000000" w:themeColor="text1"/>
                <w:sz w:val="28"/>
                <w:szCs w:val="28"/>
                <w:lang w:val="ru-RU"/>
              </w:rPr>
              <w:t xml:space="preserve"> ______________, выдан </w:t>
            </w:r>
            <w:r w:rsidR="00EF5DAB" w:rsidRPr="00FE6A78">
              <w:rPr>
                <w:color w:val="000000" w:themeColor="text1"/>
                <w:sz w:val="28"/>
                <w:szCs w:val="28"/>
                <w:lang w:val="ru-RU"/>
              </w:rPr>
              <w:t>__________________</w:t>
            </w:r>
            <w:r w:rsidR="00EA31C5" w:rsidRPr="00FE6A78">
              <w:rPr>
                <w:color w:val="000000" w:themeColor="text1"/>
                <w:sz w:val="28"/>
                <w:szCs w:val="28"/>
                <w:lang w:val="ru-RU"/>
              </w:rPr>
              <w:t>____</w:t>
            </w:r>
            <w:r w:rsidR="00EF5DAB" w:rsidRPr="00FE6A78">
              <w:rPr>
                <w:color w:val="000000" w:themeColor="text1"/>
                <w:sz w:val="28"/>
                <w:szCs w:val="28"/>
                <w:lang w:val="ru-RU"/>
              </w:rPr>
              <w:t>______</w:t>
            </w:r>
          </w:p>
          <w:p w:rsidR="00FE6A78" w:rsidRPr="005A2643" w:rsidRDefault="004B5463" w:rsidP="00FE6A78">
            <w:pPr>
              <w:pStyle w:val="a3"/>
              <w:spacing w:before="0" w:beforeAutospacing="0" w:after="0" w:afterAutospacing="0"/>
              <w:ind w:left="108"/>
              <w:contextualSpacing/>
              <w:rPr>
                <w:color w:val="000000" w:themeColor="text1"/>
                <w:lang w:val="ru-RU"/>
              </w:rPr>
            </w:pPr>
            <w:r w:rsidRPr="00FE6A78">
              <w:rPr>
                <w:color w:val="000000" w:themeColor="text1"/>
                <w:sz w:val="28"/>
                <w:szCs w:val="28"/>
                <w:lang w:val="ru-RU"/>
              </w:rPr>
              <w:t xml:space="preserve">                                  </w:t>
            </w:r>
            <w:r w:rsidRPr="005A2643">
              <w:rPr>
                <w:color w:val="000000" w:themeColor="text1"/>
                <w:lang w:val="ru-RU"/>
              </w:rPr>
              <w:t xml:space="preserve">(номер </w:t>
            </w:r>
            <w:proofErr w:type="gramStart"/>
            <w:r w:rsidRPr="005A2643">
              <w:rPr>
                <w:color w:val="000000" w:themeColor="text1"/>
                <w:lang w:val="ru-RU"/>
              </w:rPr>
              <w:t>документа)</w:t>
            </w:r>
            <w:r w:rsidRPr="00FE6A78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="00FE6A78" w:rsidRPr="00FE6A78">
              <w:rPr>
                <w:color w:val="000000" w:themeColor="text1"/>
                <w:sz w:val="28"/>
                <w:szCs w:val="28"/>
                <w:lang w:val="ru-RU"/>
              </w:rPr>
              <w:t xml:space="preserve">  </w:t>
            </w:r>
            <w:proofErr w:type="gramEnd"/>
            <w:r w:rsidR="00FE6A78" w:rsidRPr="00FE6A78">
              <w:rPr>
                <w:color w:val="000000" w:themeColor="text1"/>
                <w:sz w:val="28"/>
                <w:szCs w:val="28"/>
                <w:lang w:val="ru-RU"/>
              </w:rPr>
              <w:t xml:space="preserve">              </w:t>
            </w:r>
            <w:r w:rsidRPr="00FE6A78">
              <w:rPr>
                <w:color w:val="000000" w:themeColor="text1"/>
                <w:sz w:val="28"/>
                <w:szCs w:val="28"/>
                <w:lang w:val="ru-RU"/>
              </w:rPr>
              <w:t xml:space="preserve">   </w:t>
            </w:r>
            <w:r w:rsidR="00FE6A78" w:rsidRPr="005A2643">
              <w:rPr>
                <w:color w:val="000000" w:themeColor="text1"/>
                <w:lang w:val="ru-RU"/>
              </w:rPr>
              <w:t>(наименование учреждения,</w:t>
            </w:r>
          </w:p>
          <w:p w:rsidR="00EA31C5" w:rsidRPr="00FE6A78" w:rsidRDefault="004B5463" w:rsidP="00FE6A78">
            <w:pPr>
              <w:pStyle w:val="a3"/>
              <w:spacing w:before="0" w:beforeAutospacing="0" w:after="0" w:afterAutospacing="0"/>
              <w:ind w:left="108"/>
              <w:contextualSpacing/>
              <w:rPr>
                <w:color w:val="000000" w:themeColor="text1"/>
                <w:sz w:val="28"/>
                <w:szCs w:val="28"/>
                <w:lang w:val="ru-RU"/>
              </w:rPr>
            </w:pPr>
            <w:r w:rsidRPr="00FE6A78">
              <w:rPr>
                <w:color w:val="000000" w:themeColor="text1"/>
                <w:sz w:val="28"/>
                <w:szCs w:val="28"/>
                <w:lang w:val="ru-RU"/>
              </w:rPr>
              <w:t>_______________________________________</w:t>
            </w:r>
            <w:r w:rsidR="00A71E6B" w:rsidRPr="00FE6A78">
              <w:rPr>
                <w:color w:val="000000" w:themeColor="text1"/>
                <w:sz w:val="28"/>
                <w:szCs w:val="28"/>
                <w:lang w:val="ru-RU"/>
              </w:rPr>
              <w:t>_______________________</w:t>
            </w:r>
            <w:r w:rsidR="00EA31C5" w:rsidRPr="00FE6A78">
              <w:rPr>
                <w:color w:val="000000" w:themeColor="text1"/>
                <w:sz w:val="28"/>
                <w:szCs w:val="28"/>
                <w:lang w:val="ru-RU"/>
              </w:rPr>
              <w:t>_</w:t>
            </w:r>
            <w:r w:rsidR="00A71E6B" w:rsidRPr="00FE6A78">
              <w:rPr>
                <w:color w:val="000000" w:themeColor="text1"/>
                <w:sz w:val="28"/>
                <w:szCs w:val="28"/>
                <w:lang w:val="ru-RU"/>
              </w:rPr>
              <w:t>____</w:t>
            </w:r>
          </w:p>
          <w:p w:rsidR="002C22B5" w:rsidRPr="005A2643" w:rsidRDefault="00EA31C5" w:rsidP="00FE6A78">
            <w:pPr>
              <w:pStyle w:val="a3"/>
              <w:spacing w:before="0" w:beforeAutospacing="0" w:after="0" w:afterAutospacing="0"/>
              <w:ind w:left="108" w:right="-142"/>
              <w:contextualSpacing/>
              <w:jc w:val="center"/>
              <w:rPr>
                <w:color w:val="000000" w:themeColor="text1"/>
                <w:lang w:val="ru-RU"/>
              </w:rPr>
            </w:pPr>
            <w:r w:rsidRPr="005A2643">
              <w:rPr>
                <w:color w:val="000000" w:themeColor="text1"/>
                <w:lang w:val="ru-RU"/>
              </w:rPr>
              <w:t>выдавшего</w:t>
            </w:r>
            <w:r w:rsidR="004B5463" w:rsidRPr="005A2643">
              <w:rPr>
                <w:color w:val="000000" w:themeColor="text1"/>
                <w:lang w:val="ru-RU"/>
              </w:rPr>
              <w:t> </w:t>
            </w:r>
            <w:r w:rsidR="00DF7E0A" w:rsidRPr="005A2643">
              <w:rPr>
                <w:color w:val="000000" w:themeColor="text1"/>
                <w:lang w:val="ru-RU"/>
              </w:rPr>
              <w:t>документ, дата выдачи документа)</w:t>
            </w:r>
          </w:p>
          <w:p w:rsidR="002D67E4" w:rsidRDefault="002D67E4" w:rsidP="00FE6A78">
            <w:pPr>
              <w:pStyle w:val="a3"/>
              <w:tabs>
                <w:tab w:val="left" w:pos="9584"/>
              </w:tabs>
              <w:spacing w:before="0" w:beforeAutospacing="0" w:after="0" w:afterAutospacing="0"/>
              <w:ind w:left="108" w:right="-142"/>
              <w:contextualSpacing/>
              <w:rPr>
                <w:color w:val="000000" w:themeColor="text1"/>
                <w:sz w:val="28"/>
                <w:szCs w:val="28"/>
                <w:lang w:val="ru-RU"/>
              </w:rPr>
            </w:pPr>
          </w:p>
          <w:p w:rsidR="0014178F" w:rsidRPr="00FE6A78" w:rsidRDefault="002C22B5" w:rsidP="00FE6A78">
            <w:pPr>
              <w:pStyle w:val="a3"/>
              <w:tabs>
                <w:tab w:val="left" w:pos="9584"/>
              </w:tabs>
              <w:spacing w:before="0" w:beforeAutospacing="0" w:after="0" w:afterAutospacing="0"/>
              <w:ind w:left="108" w:right="-142"/>
              <w:contextualSpacing/>
              <w:rPr>
                <w:color w:val="000000" w:themeColor="text1"/>
                <w:sz w:val="28"/>
                <w:szCs w:val="28"/>
                <w:lang w:val="ru-RU"/>
              </w:rPr>
            </w:pPr>
            <w:r w:rsidRPr="00FE6A78">
              <w:rPr>
                <w:color w:val="000000" w:themeColor="text1"/>
                <w:sz w:val="28"/>
                <w:szCs w:val="28"/>
                <w:lang w:val="ru-RU"/>
              </w:rPr>
              <w:t>дата рождения</w:t>
            </w:r>
            <w:r w:rsidR="004D2ADC" w:rsidRPr="00FE6A78">
              <w:rPr>
                <w:color w:val="000000" w:themeColor="text1"/>
                <w:sz w:val="28"/>
                <w:szCs w:val="28"/>
                <w:lang w:val="ru-RU"/>
              </w:rPr>
              <w:t>*</w:t>
            </w:r>
            <w:r w:rsidRPr="00FE6A78">
              <w:rPr>
                <w:color w:val="000000" w:themeColor="text1"/>
                <w:sz w:val="28"/>
                <w:szCs w:val="28"/>
                <w:lang w:val="ru-RU"/>
              </w:rPr>
              <w:t>__________________ место проживания</w:t>
            </w:r>
            <w:r w:rsidR="004D2ADC" w:rsidRPr="00FE6A78">
              <w:rPr>
                <w:color w:val="000000" w:themeColor="text1"/>
                <w:sz w:val="28"/>
                <w:szCs w:val="28"/>
                <w:lang w:val="ru-RU"/>
              </w:rPr>
              <w:t>*</w:t>
            </w:r>
            <w:r w:rsidRPr="00FE6A78">
              <w:rPr>
                <w:color w:val="000000" w:themeColor="text1"/>
                <w:sz w:val="28"/>
                <w:szCs w:val="28"/>
                <w:lang w:val="ru-RU"/>
              </w:rPr>
              <w:t>____</w:t>
            </w:r>
            <w:r w:rsidR="0090367C" w:rsidRPr="00FE6A78">
              <w:rPr>
                <w:color w:val="000000" w:themeColor="text1"/>
                <w:sz w:val="28"/>
                <w:szCs w:val="28"/>
                <w:lang w:val="ru-RU"/>
              </w:rPr>
              <w:t>__</w:t>
            </w:r>
            <w:r w:rsidR="000234A5" w:rsidRPr="00FE6A78">
              <w:rPr>
                <w:color w:val="000000" w:themeColor="text1"/>
                <w:sz w:val="28"/>
                <w:szCs w:val="28"/>
                <w:lang w:val="ru-RU"/>
              </w:rPr>
              <w:t>____________</w:t>
            </w:r>
            <w:r w:rsidRPr="00FE6A78">
              <w:rPr>
                <w:color w:val="000000" w:themeColor="text1"/>
                <w:sz w:val="28"/>
                <w:szCs w:val="28"/>
                <w:lang w:val="ru-RU"/>
              </w:rPr>
              <w:t xml:space="preserve"> ________________________________</w:t>
            </w:r>
            <w:r w:rsidR="00FE1C23" w:rsidRPr="00FE6A78">
              <w:rPr>
                <w:color w:val="000000" w:themeColor="text1"/>
                <w:sz w:val="28"/>
                <w:szCs w:val="28"/>
                <w:lang w:val="ru-RU"/>
              </w:rPr>
              <w:t>________________________</w:t>
            </w:r>
            <w:r w:rsidRPr="00FE6A78">
              <w:rPr>
                <w:color w:val="000000" w:themeColor="text1"/>
                <w:sz w:val="28"/>
                <w:szCs w:val="28"/>
                <w:lang w:val="ru-RU"/>
              </w:rPr>
              <w:t>__________</w:t>
            </w:r>
            <w:r w:rsidR="00A71E6B" w:rsidRPr="00FE6A78">
              <w:rPr>
                <w:color w:val="000000" w:themeColor="text1"/>
                <w:sz w:val="28"/>
                <w:szCs w:val="28"/>
                <w:lang w:val="ru-RU"/>
              </w:rPr>
              <w:t xml:space="preserve">_ </w:t>
            </w:r>
          </w:p>
          <w:p w:rsidR="00FE1C23" w:rsidRPr="00FE6A78" w:rsidRDefault="00FE1C23" w:rsidP="00FE6A78">
            <w:pPr>
              <w:pStyle w:val="a3"/>
              <w:spacing w:before="0" w:beforeAutospacing="0" w:after="0" w:afterAutospacing="0"/>
              <w:ind w:left="108" w:right="-142"/>
              <w:contextualSpacing/>
              <w:rPr>
                <w:color w:val="000000" w:themeColor="text1"/>
                <w:sz w:val="28"/>
                <w:szCs w:val="28"/>
                <w:lang w:val="ru-RU"/>
              </w:rPr>
            </w:pPr>
            <w:r w:rsidRPr="00FE6A78">
              <w:rPr>
                <w:color w:val="000000" w:themeColor="text1"/>
                <w:sz w:val="28"/>
                <w:szCs w:val="28"/>
                <w:lang w:val="ru-RU"/>
              </w:rPr>
              <w:t>регистрационный</w:t>
            </w:r>
            <w:r w:rsidR="000234A5" w:rsidRPr="00FE6A78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Pr="00FE6A78">
              <w:rPr>
                <w:color w:val="000000" w:themeColor="text1"/>
                <w:sz w:val="28"/>
                <w:szCs w:val="28"/>
                <w:lang w:val="ru-RU"/>
              </w:rPr>
              <w:t>номер*__________________</w:t>
            </w:r>
            <w:r w:rsidR="000234A5" w:rsidRPr="00FE6A78">
              <w:rPr>
                <w:color w:val="000000" w:themeColor="text1"/>
                <w:sz w:val="28"/>
                <w:szCs w:val="28"/>
                <w:lang w:val="ru-RU"/>
              </w:rPr>
              <w:t>___________________________</w:t>
            </w:r>
          </w:p>
          <w:p w:rsidR="00411F90" w:rsidRPr="00FE6A78" w:rsidRDefault="00411F90" w:rsidP="00FE6A78">
            <w:pPr>
              <w:pStyle w:val="a3"/>
              <w:spacing w:before="0" w:beforeAutospacing="0" w:after="0" w:afterAutospacing="0"/>
              <w:ind w:left="108" w:right="-142"/>
              <w:contextualSpacing/>
              <w:rPr>
                <w:color w:val="000000" w:themeColor="text1"/>
                <w:sz w:val="28"/>
                <w:szCs w:val="28"/>
                <w:lang w:val="ru-RU"/>
              </w:rPr>
            </w:pPr>
          </w:p>
          <w:p w:rsidR="001213A8" w:rsidRPr="00FE6A78" w:rsidRDefault="001213A8" w:rsidP="00FE6A78">
            <w:pPr>
              <w:pStyle w:val="a3"/>
              <w:spacing w:before="0" w:beforeAutospacing="0" w:after="0" w:afterAutospacing="0"/>
              <w:ind w:left="108" w:right="-142"/>
              <w:contextualSpacing/>
              <w:rPr>
                <w:color w:val="000000" w:themeColor="text1"/>
                <w:sz w:val="28"/>
                <w:szCs w:val="28"/>
                <w:lang w:val="ru-RU"/>
              </w:rPr>
            </w:pPr>
            <w:r w:rsidRPr="00FE6A78">
              <w:rPr>
                <w:color w:val="000000" w:themeColor="text1"/>
                <w:sz w:val="28"/>
                <w:szCs w:val="28"/>
                <w:lang w:val="ru-RU"/>
              </w:rPr>
              <w:t>Дополнительные реквизиты*_______________</w:t>
            </w:r>
            <w:r w:rsidR="00A71E6B" w:rsidRPr="00FE6A78">
              <w:rPr>
                <w:color w:val="000000" w:themeColor="text1"/>
                <w:sz w:val="28"/>
                <w:szCs w:val="28"/>
                <w:lang w:val="ru-RU"/>
              </w:rPr>
              <w:t>___________________________</w:t>
            </w:r>
          </w:p>
          <w:p w:rsidR="001213A8" w:rsidRPr="005A2643" w:rsidRDefault="00FE1C23" w:rsidP="00FE6A78">
            <w:pPr>
              <w:pStyle w:val="a3"/>
              <w:spacing w:before="0" w:beforeAutospacing="0" w:after="0" w:afterAutospacing="0"/>
              <w:ind w:left="108" w:right="-142"/>
              <w:contextualSpacing/>
              <w:jc w:val="center"/>
              <w:rPr>
                <w:color w:val="000000" w:themeColor="text1"/>
                <w:lang w:val="ru-RU"/>
              </w:rPr>
            </w:pPr>
            <w:r w:rsidRPr="005A2643">
              <w:rPr>
                <w:color w:val="000000" w:themeColor="text1"/>
                <w:lang w:val="ru-RU"/>
              </w:rPr>
              <w:t>(наименование, номер</w:t>
            </w:r>
            <w:r w:rsidRPr="005A2643">
              <w:rPr>
                <w:lang w:val="ru-RU"/>
              </w:rPr>
              <w:t xml:space="preserve"> и дата документа (приказа, доверенности, </w:t>
            </w:r>
            <w:r w:rsidR="00A71E6B" w:rsidRPr="005A2643">
              <w:rPr>
                <w:lang w:val="ru-RU"/>
              </w:rPr>
              <w:t>д</w:t>
            </w:r>
            <w:r w:rsidRPr="005A2643">
              <w:rPr>
                <w:lang w:val="ru-RU"/>
              </w:rPr>
              <w:t>ругое</w:t>
            </w:r>
            <w:r w:rsidR="00627ACA" w:rsidRPr="005A2643">
              <w:rPr>
                <w:lang w:val="ru-RU"/>
              </w:rPr>
              <w:t>), подтверждающего</w:t>
            </w:r>
            <w:r w:rsidRPr="005A2643">
              <w:rPr>
                <w:lang w:val="ru-RU"/>
              </w:rPr>
              <w:t xml:space="preserve"> полномочия лица совершать действия от имени </w:t>
            </w:r>
            <w:r w:rsidR="00A71E6B" w:rsidRPr="005A2643">
              <w:rPr>
                <w:lang w:val="ru-RU"/>
              </w:rPr>
              <w:t>к</w:t>
            </w:r>
            <w:r w:rsidRPr="005A2643">
              <w:rPr>
                <w:color w:val="000000" w:themeColor="text1"/>
                <w:lang w:val="ru-RU"/>
              </w:rPr>
              <w:t>лиента</w:t>
            </w:r>
            <w:r w:rsidRPr="005A2643">
              <w:rPr>
                <w:lang w:val="ru-RU"/>
              </w:rPr>
              <w:t>)</w:t>
            </w:r>
          </w:p>
          <w:p w:rsidR="001213A8" w:rsidRPr="00FE6A78" w:rsidRDefault="001213A8" w:rsidP="00FE6A78">
            <w:pPr>
              <w:pStyle w:val="a3"/>
              <w:spacing w:before="0" w:beforeAutospacing="0" w:after="0" w:afterAutospacing="0"/>
              <w:ind w:left="108" w:right="-142"/>
              <w:contextualSpacing/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</w:tr>
    </w:tbl>
    <w:p w:rsidR="004B5463" w:rsidRDefault="004B5463" w:rsidP="004150F8">
      <w:pPr>
        <w:rPr>
          <w:color w:val="000000" w:themeColor="text1"/>
          <w:sz w:val="28"/>
          <w:szCs w:val="28"/>
          <w:lang w:val="ru-RU"/>
        </w:rPr>
      </w:pPr>
      <w:r w:rsidRPr="003557D6">
        <w:rPr>
          <w:color w:val="000000" w:themeColor="text1"/>
          <w:sz w:val="28"/>
          <w:szCs w:val="28"/>
          <w:lang w:val="ru-RU"/>
        </w:rPr>
        <w:lastRenderedPageBreak/>
        <w:t>Подпись получ</w:t>
      </w:r>
      <w:r w:rsidR="004150F8">
        <w:rPr>
          <w:color w:val="000000" w:themeColor="text1"/>
          <w:sz w:val="28"/>
          <w:szCs w:val="28"/>
          <w:lang w:val="ru-RU"/>
        </w:rPr>
        <w:t>ателя ______________</w:t>
      </w:r>
      <w:r w:rsidR="004150F8">
        <w:rPr>
          <w:color w:val="000000" w:themeColor="text1"/>
          <w:sz w:val="28"/>
          <w:szCs w:val="28"/>
          <w:lang w:val="ru-RU"/>
        </w:rPr>
        <w:tab/>
      </w:r>
      <w:r w:rsidR="006719DC" w:rsidRPr="003557D6">
        <w:rPr>
          <w:color w:val="000000" w:themeColor="text1"/>
          <w:sz w:val="28"/>
          <w:szCs w:val="28"/>
          <w:lang w:val="ru-RU"/>
        </w:rPr>
        <w:t xml:space="preserve">Подписи </w:t>
      </w:r>
      <w:r w:rsidR="002D3DF1">
        <w:rPr>
          <w:color w:val="000000" w:themeColor="text1"/>
          <w:sz w:val="28"/>
          <w:szCs w:val="28"/>
          <w:lang w:val="ru-RU"/>
        </w:rPr>
        <w:t>б</w:t>
      </w:r>
      <w:r w:rsidR="00FB7747">
        <w:rPr>
          <w:color w:val="000000" w:themeColor="text1"/>
          <w:sz w:val="28"/>
          <w:szCs w:val="28"/>
          <w:lang w:val="ru-RU"/>
        </w:rPr>
        <w:t>анк</w:t>
      </w:r>
      <w:r w:rsidR="00B018FF">
        <w:rPr>
          <w:color w:val="000000" w:themeColor="text1"/>
          <w:sz w:val="28"/>
          <w:szCs w:val="28"/>
          <w:lang w:val="ru-RU"/>
        </w:rPr>
        <w:t>овского</w:t>
      </w:r>
      <w:r w:rsidR="00FB7747">
        <w:rPr>
          <w:color w:val="000000" w:themeColor="text1"/>
          <w:sz w:val="28"/>
          <w:szCs w:val="28"/>
          <w:lang w:val="ru-RU"/>
        </w:rPr>
        <w:t xml:space="preserve"> __________</w:t>
      </w:r>
    </w:p>
    <w:p w:rsidR="00A71E6B" w:rsidRDefault="00B018FF" w:rsidP="00FB7747">
      <w:pPr>
        <w:ind w:right="-142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                                                                       учреждения</w:t>
      </w:r>
    </w:p>
    <w:p w:rsidR="004D2ADC" w:rsidRPr="005A2643" w:rsidRDefault="004D2ADC" w:rsidP="004150F8">
      <w:pPr>
        <w:jc w:val="both"/>
        <w:rPr>
          <w:color w:val="000000" w:themeColor="text1"/>
          <w:lang w:val="ru-RU"/>
        </w:rPr>
      </w:pPr>
      <w:r w:rsidRPr="003557D6">
        <w:rPr>
          <w:color w:val="000000" w:themeColor="text1"/>
          <w:sz w:val="28"/>
          <w:szCs w:val="28"/>
          <w:lang w:val="ru-RU"/>
        </w:rPr>
        <w:t>___________</w:t>
      </w:r>
      <w:r w:rsidRPr="003557D6">
        <w:rPr>
          <w:color w:val="000000" w:themeColor="text1"/>
          <w:sz w:val="28"/>
          <w:szCs w:val="28"/>
          <w:lang w:val="ru-RU"/>
        </w:rPr>
        <w:br/>
      </w:r>
      <w:r w:rsidRPr="005A2643">
        <w:rPr>
          <w:color w:val="000000" w:themeColor="text1"/>
          <w:lang w:val="ru-RU"/>
        </w:rPr>
        <w:t xml:space="preserve">*Заполняется </w:t>
      </w:r>
      <w:r w:rsidR="002157A2" w:rsidRPr="005A2643">
        <w:rPr>
          <w:color w:val="000000" w:themeColor="text1"/>
          <w:lang w:val="ru-RU"/>
        </w:rPr>
        <w:t xml:space="preserve">при проведении идентификации </w:t>
      </w:r>
      <w:r w:rsidRPr="005A2643">
        <w:rPr>
          <w:color w:val="000000" w:themeColor="text1"/>
          <w:lang w:val="ru-RU"/>
        </w:rPr>
        <w:t>клиентов в соответствии с требованиями законодательства Донецкой Народной Республики.</w:t>
      </w:r>
    </w:p>
    <w:p w:rsidR="00AB5F09" w:rsidRDefault="00AB5F09" w:rsidP="00FB7747">
      <w:pPr>
        <w:ind w:right="-142"/>
        <w:rPr>
          <w:color w:val="000000" w:themeColor="text1"/>
          <w:sz w:val="28"/>
          <w:szCs w:val="28"/>
          <w:lang w:val="ru-RU"/>
        </w:rPr>
      </w:pPr>
    </w:p>
    <w:p w:rsidR="00BB0349" w:rsidRDefault="00BB0349" w:rsidP="00FB7747">
      <w:pPr>
        <w:ind w:right="-142"/>
        <w:rPr>
          <w:color w:val="000000" w:themeColor="text1"/>
          <w:sz w:val="28"/>
          <w:szCs w:val="28"/>
          <w:lang w:val="ru-RU"/>
        </w:rPr>
      </w:pPr>
    </w:p>
    <w:p w:rsidR="002D67E4" w:rsidRDefault="002D67E4" w:rsidP="00FB7747">
      <w:pPr>
        <w:ind w:right="-142"/>
        <w:rPr>
          <w:color w:val="000000" w:themeColor="text1"/>
          <w:sz w:val="28"/>
          <w:szCs w:val="28"/>
          <w:lang w:val="ru-RU"/>
        </w:rPr>
      </w:pPr>
    </w:p>
    <w:p w:rsidR="00196A22" w:rsidRDefault="00196A22" w:rsidP="00196A22">
      <w:pPr>
        <w:tabs>
          <w:tab w:val="left" w:pos="7088"/>
        </w:tabs>
        <w:rPr>
          <w:b/>
          <w:color w:val="000000" w:themeColor="text1"/>
          <w:sz w:val="28"/>
          <w:szCs w:val="28"/>
          <w:lang w:val="ru-RU"/>
        </w:rPr>
      </w:pPr>
      <w:r>
        <w:rPr>
          <w:b/>
          <w:color w:val="000000" w:themeColor="text1"/>
          <w:sz w:val="28"/>
          <w:szCs w:val="28"/>
          <w:lang w:val="ru-RU"/>
        </w:rPr>
        <w:t xml:space="preserve">Первый заместитель </w:t>
      </w:r>
    </w:p>
    <w:p w:rsidR="00196A22" w:rsidRDefault="00196A22" w:rsidP="00196A22">
      <w:pPr>
        <w:tabs>
          <w:tab w:val="left" w:pos="7088"/>
        </w:tabs>
        <w:rPr>
          <w:b/>
          <w:color w:val="000000" w:themeColor="text1"/>
          <w:sz w:val="28"/>
          <w:szCs w:val="28"/>
          <w:lang w:val="ru-RU"/>
        </w:rPr>
      </w:pPr>
      <w:r>
        <w:rPr>
          <w:b/>
          <w:color w:val="000000" w:themeColor="text1"/>
          <w:sz w:val="28"/>
          <w:szCs w:val="28"/>
          <w:lang w:val="ru-RU"/>
        </w:rPr>
        <w:t xml:space="preserve">Председателя                                                                            </w:t>
      </w:r>
      <w:r>
        <w:rPr>
          <w:b/>
          <w:sz w:val="28"/>
          <w:szCs w:val="28"/>
          <w:lang w:val="ru-RU"/>
        </w:rPr>
        <w:t>Ю.А.</w:t>
      </w:r>
      <w:r w:rsidRPr="00A3293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Дмитренко</w:t>
      </w:r>
    </w:p>
    <w:p w:rsidR="004B15D4" w:rsidRPr="003557D6" w:rsidRDefault="004B15D4" w:rsidP="00196A22">
      <w:pPr>
        <w:ind w:right="-142"/>
        <w:rPr>
          <w:color w:val="000000" w:themeColor="text1"/>
          <w:sz w:val="28"/>
          <w:szCs w:val="28"/>
          <w:lang w:val="ru-RU" w:eastAsia="ru-RU"/>
        </w:rPr>
      </w:pPr>
    </w:p>
    <w:sectPr w:rsidR="004B15D4" w:rsidRPr="003557D6" w:rsidSect="00FB7747">
      <w:headerReference w:type="default" r:id="rId8"/>
      <w:pgSz w:w="11906" w:h="16838"/>
      <w:pgMar w:top="1134" w:right="566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5412" w:rsidRDefault="00E95412">
      <w:r>
        <w:separator/>
      </w:r>
    </w:p>
  </w:endnote>
  <w:endnote w:type="continuationSeparator" w:id="0">
    <w:p w:rsidR="00E95412" w:rsidRDefault="00E95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5412" w:rsidRDefault="00E95412">
      <w:r>
        <w:separator/>
      </w:r>
    </w:p>
  </w:footnote>
  <w:footnote w:type="continuationSeparator" w:id="0">
    <w:p w:rsidR="00E95412" w:rsidRDefault="00E954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7624569"/>
      <w:docPartObj>
        <w:docPartGallery w:val="Page Numbers (Top of Page)"/>
        <w:docPartUnique/>
      </w:docPartObj>
    </w:sdtPr>
    <w:sdtEndPr/>
    <w:sdtContent>
      <w:p w:rsidR="00372A20" w:rsidRPr="00EB49A0" w:rsidRDefault="00372A20">
        <w:pPr>
          <w:pStyle w:val="ac"/>
          <w:jc w:val="center"/>
        </w:pPr>
        <w:r w:rsidRPr="00EB49A0">
          <w:fldChar w:fldCharType="begin"/>
        </w:r>
        <w:r w:rsidRPr="00EB49A0">
          <w:instrText>PAGE   \* MERGEFORMAT</w:instrText>
        </w:r>
        <w:r w:rsidRPr="00EB49A0">
          <w:fldChar w:fldCharType="separate"/>
        </w:r>
        <w:r w:rsidR="00CE5BB7" w:rsidRPr="00CE5BB7">
          <w:rPr>
            <w:noProof/>
            <w:lang w:val="ru-RU"/>
          </w:rPr>
          <w:t>2</w:t>
        </w:r>
        <w:r w:rsidRPr="00EB49A0">
          <w:fldChar w:fldCharType="end"/>
        </w:r>
      </w:p>
    </w:sdtContent>
  </w:sdt>
  <w:p w:rsidR="002D67E4" w:rsidRPr="00B6374E" w:rsidRDefault="002D67E4" w:rsidP="002D67E4">
    <w:pPr>
      <w:pStyle w:val="ac"/>
      <w:jc w:val="right"/>
      <w:rPr>
        <w:sz w:val="28"/>
        <w:szCs w:val="28"/>
      </w:rPr>
    </w:pPr>
    <w:r w:rsidRPr="00B6374E">
      <w:rPr>
        <w:sz w:val="28"/>
        <w:szCs w:val="28"/>
        <w:lang w:val="ru-RU"/>
      </w:rPr>
      <w:t xml:space="preserve">Продолжение приложения </w:t>
    </w:r>
    <w:r w:rsidR="00627ACA">
      <w:rPr>
        <w:sz w:val="28"/>
        <w:szCs w:val="28"/>
        <w:lang w:val="ru-RU"/>
      </w:rPr>
      <w:t>6</w:t>
    </w:r>
  </w:p>
  <w:p w:rsidR="00372A20" w:rsidRDefault="00372A2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A7472F"/>
    <w:multiLevelType w:val="hybridMultilevel"/>
    <w:tmpl w:val="100AD64C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0D411EB"/>
    <w:multiLevelType w:val="hybridMultilevel"/>
    <w:tmpl w:val="66648C1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F749C8"/>
    <w:multiLevelType w:val="hybridMultilevel"/>
    <w:tmpl w:val="6FAEEAB8"/>
    <w:lvl w:ilvl="0" w:tplc="E6D047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Ольга Лопухина">
    <w15:presenceInfo w15:providerId="AD" w15:userId="S-1-5-21-785739099-226847334-2684704275-116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isplayBackgroundShape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DB7"/>
    <w:rsid w:val="00000EDC"/>
    <w:rsid w:val="00001F5F"/>
    <w:rsid w:val="000029CB"/>
    <w:rsid w:val="00002A94"/>
    <w:rsid w:val="00003943"/>
    <w:rsid w:val="00003CD6"/>
    <w:rsid w:val="000054AC"/>
    <w:rsid w:val="00006094"/>
    <w:rsid w:val="00006B17"/>
    <w:rsid w:val="00007333"/>
    <w:rsid w:val="000073EF"/>
    <w:rsid w:val="0001006D"/>
    <w:rsid w:val="000100D4"/>
    <w:rsid w:val="00014D51"/>
    <w:rsid w:val="00015ABF"/>
    <w:rsid w:val="000168EE"/>
    <w:rsid w:val="000174C4"/>
    <w:rsid w:val="000234A5"/>
    <w:rsid w:val="00025958"/>
    <w:rsid w:val="000337B8"/>
    <w:rsid w:val="00037CAB"/>
    <w:rsid w:val="00042413"/>
    <w:rsid w:val="0004625E"/>
    <w:rsid w:val="00050215"/>
    <w:rsid w:val="000542F6"/>
    <w:rsid w:val="00054DCE"/>
    <w:rsid w:val="000554FB"/>
    <w:rsid w:val="000569EB"/>
    <w:rsid w:val="00056BB4"/>
    <w:rsid w:val="000579B3"/>
    <w:rsid w:val="00060545"/>
    <w:rsid w:val="000605E9"/>
    <w:rsid w:val="00062E0E"/>
    <w:rsid w:val="0007056B"/>
    <w:rsid w:val="00073721"/>
    <w:rsid w:val="000766F0"/>
    <w:rsid w:val="00081F12"/>
    <w:rsid w:val="000829C2"/>
    <w:rsid w:val="000853B5"/>
    <w:rsid w:val="000902C3"/>
    <w:rsid w:val="000914DE"/>
    <w:rsid w:val="00092B47"/>
    <w:rsid w:val="00093013"/>
    <w:rsid w:val="00094479"/>
    <w:rsid w:val="00094C2C"/>
    <w:rsid w:val="00096CBA"/>
    <w:rsid w:val="000A15BC"/>
    <w:rsid w:val="000A2562"/>
    <w:rsid w:val="000A267E"/>
    <w:rsid w:val="000A4EA8"/>
    <w:rsid w:val="000A56C3"/>
    <w:rsid w:val="000A57F2"/>
    <w:rsid w:val="000A6338"/>
    <w:rsid w:val="000A6A94"/>
    <w:rsid w:val="000A7427"/>
    <w:rsid w:val="000B06AF"/>
    <w:rsid w:val="000B1732"/>
    <w:rsid w:val="000B31E6"/>
    <w:rsid w:val="000B41F3"/>
    <w:rsid w:val="000B45D4"/>
    <w:rsid w:val="000B7A1F"/>
    <w:rsid w:val="000C24AE"/>
    <w:rsid w:val="000C7141"/>
    <w:rsid w:val="000D1510"/>
    <w:rsid w:val="000D1A2F"/>
    <w:rsid w:val="000D442A"/>
    <w:rsid w:val="000E26B4"/>
    <w:rsid w:val="000E66A0"/>
    <w:rsid w:val="000E7679"/>
    <w:rsid w:val="000F1716"/>
    <w:rsid w:val="000F308A"/>
    <w:rsid w:val="000F5290"/>
    <w:rsid w:val="000F5EFF"/>
    <w:rsid w:val="00101B2E"/>
    <w:rsid w:val="00102163"/>
    <w:rsid w:val="00104065"/>
    <w:rsid w:val="00105F71"/>
    <w:rsid w:val="001136A3"/>
    <w:rsid w:val="00113A67"/>
    <w:rsid w:val="00114762"/>
    <w:rsid w:val="00117368"/>
    <w:rsid w:val="00121261"/>
    <w:rsid w:val="001213A8"/>
    <w:rsid w:val="00123280"/>
    <w:rsid w:val="00124B7D"/>
    <w:rsid w:val="0012595C"/>
    <w:rsid w:val="00130345"/>
    <w:rsid w:val="00131251"/>
    <w:rsid w:val="001312C4"/>
    <w:rsid w:val="00135D94"/>
    <w:rsid w:val="001361E3"/>
    <w:rsid w:val="0014178F"/>
    <w:rsid w:val="001417E0"/>
    <w:rsid w:val="00143626"/>
    <w:rsid w:val="00144384"/>
    <w:rsid w:val="00147F47"/>
    <w:rsid w:val="00152EE0"/>
    <w:rsid w:val="00156474"/>
    <w:rsid w:val="00161049"/>
    <w:rsid w:val="00162135"/>
    <w:rsid w:val="00165658"/>
    <w:rsid w:val="00165DA4"/>
    <w:rsid w:val="001678B3"/>
    <w:rsid w:val="00171236"/>
    <w:rsid w:val="001721BF"/>
    <w:rsid w:val="00173E65"/>
    <w:rsid w:val="0018065D"/>
    <w:rsid w:val="00181383"/>
    <w:rsid w:val="00182280"/>
    <w:rsid w:val="00182CB3"/>
    <w:rsid w:val="00183B85"/>
    <w:rsid w:val="00187BA4"/>
    <w:rsid w:val="00187DA4"/>
    <w:rsid w:val="00193DA1"/>
    <w:rsid w:val="00194108"/>
    <w:rsid w:val="00196A22"/>
    <w:rsid w:val="001A0A84"/>
    <w:rsid w:val="001A120E"/>
    <w:rsid w:val="001B19E9"/>
    <w:rsid w:val="001B23B7"/>
    <w:rsid w:val="001B3251"/>
    <w:rsid w:val="001B54DF"/>
    <w:rsid w:val="001B72D1"/>
    <w:rsid w:val="001B7687"/>
    <w:rsid w:val="001C39B2"/>
    <w:rsid w:val="001C4375"/>
    <w:rsid w:val="001C4782"/>
    <w:rsid w:val="001C532A"/>
    <w:rsid w:val="001C64A2"/>
    <w:rsid w:val="001D0F8D"/>
    <w:rsid w:val="001D1A0F"/>
    <w:rsid w:val="001D1D93"/>
    <w:rsid w:val="001D2684"/>
    <w:rsid w:val="001D38F1"/>
    <w:rsid w:val="001D3BC3"/>
    <w:rsid w:val="001D54BE"/>
    <w:rsid w:val="001D63A8"/>
    <w:rsid w:val="001D6F4F"/>
    <w:rsid w:val="001D7616"/>
    <w:rsid w:val="001E0AEA"/>
    <w:rsid w:val="001E36B3"/>
    <w:rsid w:val="001E3DBB"/>
    <w:rsid w:val="001E6691"/>
    <w:rsid w:val="001E6990"/>
    <w:rsid w:val="001F65B8"/>
    <w:rsid w:val="0020114D"/>
    <w:rsid w:val="00201B35"/>
    <w:rsid w:val="00203556"/>
    <w:rsid w:val="00204D40"/>
    <w:rsid w:val="00206B21"/>
    <w:rsid w:val="002077A4"/>
    <w:rsid w:val="0021006C"/>
    <w:rsid w:val="00211B81"/>
    <w:rsid w:val="00212D16"/>
    <w:rsid w:val="0021411E"/>
    <w:rsid w:val="002157A2"/>
    <w:rsid w:val="00217734"/>
    <w:rsid w:val="00222D36"/>
    <w:rsid w:val="002255CE"/>
    <w:rsid w:val="00226572"/>
    <w:rsid w:val="002273E8"/>
    <w:rsid w:val="00230151"/>
    <w:rsid w:val="00234F1E"/>
    <w:rsid w:val="00235892"/>
    <w:rsid w:val="00236D0A"/>
    <w:rsid w:val="002432A6"/>
    <w:rsid w:val="00243884"/>
    <w:rsid w:val="002455A7"/>
    <w:rsid w:val="0024741D"/>
    <w:rsid w:val="00251CBC"/>
    <w:rsid w:val="0025350B"/>
    <w:rsid w:val="00254766"/>
    <w:rsid w:val="002552AF"/>
    <w:rsid w:val="00264553"/>
    <w:rsid w:val="00265DBF"/>
    <w:rsid w:val="002662F5"/>
    <w:rsid w:val="00271B21"/>
    <w:rsid w:val="00271EAC"/>
    <w:rsid w:val="00272A1A"/>
    <w:rsid w:val="0027433B"/>
    <w:rsid w:val="00274974"/>
    <w:rsid w:val="002749A0"/>
    <w:rsid w:val="00280777"/>
    <w:rsid w:val="00281262"/>
    <w:rsid w:val="00281429"/>
    <w:rsid w:val="002840FB"/>
    <w:rsid w:val="00290853"/>
    <w:rsid w:val="00290DD2"/>
    <w:rsid w:val="0029285A"/>
    <w:rsid w:val="002A01A1"/>
    <w:rsid w:val="002A23B7"/>
    <w:rsid w:val="002A3923"/>
    <w:rsid w:val="002B0DCE"/>
    <w:rsid w:val="002B36B4"/>
    <w:rsid w:val="002B6690"/>
    <w:rsid w:val="002C22B5"/>
    <w:rsid w:val="002C46AF"/>
    <w:rsid w:val="002C59C0"/>
    <w:rsid w:val="002C5AA7"/>
    <w:rsid w:val="002D0634"/>
    <w:rsid w:val="002D0E42"/>
    <w:rsid w:val="002D14C2"/>
    <w:rsid w:val="002D3DF1"/>
    <w:rsid w:val="002D56FE"/>
    <w:rsid w:val="002D5DC7"/>
    <w:rsid w:val="002D67E4"/>
    <w:rsid w:val="002E2B81"/>
    <w:rsid w:val="002E5874"/>
    <w:rsid w:val="002E7E6B"/>
    <w:rsid w:val="002F3331"/>
    <w:rsid w:val="002F4214"/>
    <w:rsid w:val="002F5315"/>
    <w:rsid w:val="002F6427"/>
    <w:rsid w:val="0030165D"/>
    <w:rsid w:val="003017E0"/>
    <w:rsid w:val="0030282D"/>
    <w:rsid w:val="003065F2"/>
    <w:rsid w:val="00307411"/>
    <w:rsid w:val="00307E92"/>
    <w:rsid w:val="003153D4"/>
    <w:rsid w:val="003202D6"/>
    <w:rsid w:val="0032289B"/>
    <w:rsid w:val="003242E6"/>
    <w:rsid w:val="00325C9F"/>
    <w:rsid w:val="0032689C"/>
    <w:rsid w:val="003342BD"/>
    <w:rsid w:val="003349DC"/>
    <w:rsid w:val="0034119B"/>
    <w:rsid w:val="00341A2B"/>
    <w:rsid w:val="003423EB"/>
    <w:rsid w:val="00343254"/>
    <w:rsid w:val="00344032"/>
    <w:rsid w:val="0034458B"/>
    <w:rsid w:val="00344D46"/>
    <w:rsid w:val="00353D7C"/>
    <w:rsid w:val="003557D6"/>
    <w:rsid w:val="00355BB7"/>
    <w:rsid w:val="0035757F"/>
    <w:rsid w:val="00362CD3"/>
    <w:rsid w:val="00363534"/>
    <w:rsid w:val="003637F6"/>
    <w:rsid w:val="003676E8"/>
    <w:rsid w:val="00372A20"/>
    <w:rsid w:val="00382930"/>
    <w:rsid w:val="00384E40"/>
    <w:rsid w:val="00385750"/>
    <w:rsid w:val="003874E6"/>
    <w:rsid w:val="00392539"/>
    <w:rsid w:val="00393E5D"/>
    <w:rsid w:val="00394EB1"/>
    <w:rsid w:val="00397DA9"/>
    <w:rsid w:val="00397DE3"/>
    <w:rsid w:val="003A0B8A"/>
    <w:rsid w:val="003A3307"/>
    <w:rsid w:val="003A4462"/>
    <w:rsid w:val="003B042C"/>
    <w:rsid w:val="003B189C"/>
    <w:rsid w:val="003C1216"/>
    <w:rsid w:val="003C5C6F"/>
    <w:rsid w:val="003D11E2"/>
    <w:rsid w:val="003D1B28"/>
    <w:rsid w:val="003D1DC3"/>
    <w:rsid w:val="003D2542"/>
    <w:rsid w:val="003D27F3"/>
    <w:rsid w:val="003D2D51"/>
    <w:rsid w:val="003D3FFF"/>
    <w:rsid w:val="003D641D"/>
    <w:rsid w:val="003E034A"/>
    <w:rsid w:val="003F1C33"/>
    <w:rsid w:val="003F3B0A"/>
    <w:rsid w:val="003F4238"/>
    <w:rsid w:val="003F49AD"/>
    <w:rsid w:val="003F5D47"/>
    <w:rsid w:val="003F6176"/>
    <w:rsid w:val="003F7CA9"/>
    <w:rsid w:val="00401685"/>
    <w:rsid w:val="0040432B"/>
    <w:rsid w:val="00405B6C"/>
    <w:rsid w:val="00410714"/>
    <w:rsid w:val="00411F90"/>
    <w:rsid w:val="00411FC5"/>
    <w:rsid w:val="004135AA"/>
    <w:rsid w:val="00414E70"/>
    <w:rsid w:val="004150F8"/>
    <w:rsid w:val="00416BEF"/>
    <w:rsid w:val="00420327"/>
    <w:rsid w:val="00420A0E"/>
    <w:rsid w:val="00424041"/>
    <w:rsid w:val="00435D5F"/>
    <w:rsid w:val="00436084"/>
    <w:rsid w:val="00437DB6"/>
    <w:rsid w:val="00440952"/>
    <w:rsid w:val="00441D0D"/>
    <w:rsid w:val="004437B7"/>
    <w:rsid w:val="00444728"/>
    <w:rsid w:val="00444935"/>
    <w:rsid w:val="00445261"/>
    <w:rsid w:val="00451FC6"/>
    <w:rsid w:val="00456D21"/>
    <w:rsid w:val="004574D0"/>
    <w:rsid w:val="00464F50"/>
    <w:rsid w:val="00465A81"/>
    <w:rsid w:val="00465DFA"/>
    <w:rsid w:val="0046779C"/>
    <w:rsid w:val="0047289A"/>
    <w:rsid w:val="00472DAA"/>
    <w:rsid w:val="00473AA0"/>
    <w:rsid w:val="00473F9A"/>
    <w:rsid w:val="00476605"/>
    <w:rsid w:val="00485367"/>
    <w:rsid w:val="00490674"/>
    <w:rsid w:val="00490E77"/>
    <w:rsid w:val="00492D26"/>
    <w:rsid w:val="00496CA4"/>
    <w:rsid w:val="004A16C6"/>
    <w:rsid w:val="004A22BD"/>
    <w:rsid w:val="004A6E62"/>
    <w:rsid w:val="004B15D4"/>
    <w:rsid w:val="004B41D3"/>
    <w:rsid w:val="004B5463"/>
    <w:rsid w:val="004B59F4"/>
    <w:rsid w:val="004C21E0"/>
    <w:rsid w:val="004C280E"/>
    <w:rsid w:val="004C3CE4"/>
    <w:rsid w:val="004C7EF4"/>
    <w:rsid w:val="004D2ADC"/>
    <w:rsid w:val="004D31AE"/>
    <w:rsid w:val="004D33B3"/>
    <w:rsid w:val="004D5BA9"/>
    <w:rsid w:val="004D6B15"/>
    <w:rsid w:val="004E1472"/>
    <w:rsid w:val="004E1DD9"/>
    <w:rsid w:val="004E3831"/>
    <w:rsid w:val="004E5CCB"/>
    <w:rsid w:val="004E66B6"/>
    <w:rsid w:val="004E6A64"/>
    <w:rsid w:val="004F09B9"/>
    <w:rsid w:val="004F367F"/>
    <w:rsid w:val="004F721E"/>
    <w:rsid w:val="0050139C"/>
    <w:rsid w:val="00502827"/>
    <w:rsid w:val="00503077"/>
    <w:rsid w:val="0050640E"/>
    <w:rsid w:val="00506E6D"/>
    <w:rsid w:val="00507539"/>
    <w:rsid w:val="00510E5C"/>
    <w:rsid w:val="00511227"/>
    <w:rsid w:val="005124E9"/>
    <w:rsid w:val="00513BB9"/>
    <w:rsid w:val="005145AE"/>
    <w:rsid w:val="005174E1"/>
    <w:rsid w:val="00517BC6"/>
    <w:rsid w:val="00524094"/>
    <w:rsid w:val="00524EE9"/>
    <w:rsid w:val="0052516C"/>
    <w:rsid w:val="00527BB2"/>
    <w:rsid w:val="00527FB5"/>
    <w:rsid w:val="00530971"/>
    <w:rsid w:val="00530CC8"/>
    <w:rsid w:val="00534B99"/>
    <w:rsid w:val="0053635A"/>
    <w:rsid w:val="00536A61"/>
    <w:rsid w:val="00537C71"/>
    <w:rsid w:val="005436CB"/>
    <w:rsid w:val="00545865"/>
    <w:rsid w:val="0055024D"/>
    <w:rsid w:val="00551448"/>
    <w:rsid w:val="00551E20"/>
    <w:rsid w:val="00557B6E"/>
    <w:rsid w:val="00561857"/>
    <w:rsid w:val="00562B2E"/>
    <w:rsid w:val="005652CC"/>
    <w:rsid w:val="00566347"/>
    <w:rsid w:val="00567B88"/>
    <w:rsid w:val="00567D7A"/>
    <w:rsid w:val="00570424"/>
    <w:rsid w:val="005742BF"/>
    <w:rsid w:val="00574D5F"/>
    <w:rsid w:val="00575BF4"/>
    <w:rsid w:val="00580CDA"/>
    <w:rsid w:val="0058100C"/>
    <w:rsid w:val="0058155D"/>
    <w:rsid w:val="00582D95"/>
    <w:rsid w:val="005832D0"/>
    <w:rsid w:val="005841A3"/>
    <w:rsid w:val="0058563A"/>
    <w:rsid w:val="00587A36"/>
    <w:rsid w:val="00587F32"/>
    <w:rsid w:val="00590455"/>
    <w:rsid w:val="00590D23"/>
    <w:rsid w:val="00592559"/>
    <w:rsid w:val="00594DE0"/>
    <w:rsid w:val="005955BD"/>
    <w:rsid w:val="005974F9"/>
    <w:rsid w:val="005A2643"/>
    <w:rsid w:val="005A28A7"/>
    <w:rsid w:val="005A4979"/>
    <w:rsid w:val="005A55E2"/>
    <w:rsid w:val="005A7389"/>
    <w:rsid w:val="005B0463"/>
    <w:rsid w:val="005B40B2"/>
    <w:rsid w:val="005B4B56"/>
    <w:rsid w:val="005B7D40"/>
    <w:rsid w:val="005C1DE6"/>
    <w:rsid w:val="005C344B"/>
    <w:rsid w:val="005C4B75"/>
    <w:rsid w:val="005C6742"/>
    <w:rsid w:val="005D36C8"/>
    <w:rsid w:val="005D69F7"/>
    <w:rsid w:val="005E0B6A"/>
    <w:rsid w:val="005E2407"/>
    <w:rsid w:val="005E2E0C"/>
    <w:rsid w:val="005E55D9"/>
    <w:rsid w:val="005E5E94"/>
    <w:rsid w:val="005E6026"/>
    <w:rsid w:val="005E6EBC"/>
    <w:rsid w:val="005E6F57"/>
    <w:rsid w:val="005F0A28"/>
    <w:rsid w:val="005F1538"/>
    <w:rsid w:val="005F27D6"/>
    <w:rsid w:val="005F3184"/>
    <w:rsid w:val="00602691"/>
    <w:rsid w:val="00602A43"/>
    <w:rsid w:val="006038EB"/>
    <w:rsid w:val="00603D0A"/>
    <w:rsid w:val="006044B0"/>
    <w:rsid w:val="006048AD"/>
    <w:rsid w:val="00605985"/>
    <w:rsid w:val="0060616E"/>
    <w:rsid w:val="00606567"/>
    <w:rsid w:val="00610182"/>
    <w:rsid w:val="00614449"/>
    <w:rsid w:val="00615822"/>
    <w:rsid w:val="006176F4"/>
    <w:rsid w:val="00617912"/>
    <w:rsid w:val="00617943"/>
    <w:rsid w:val="00620335"/>
    <w:rsid w:val="006237DD"/>
    <w:rsid w:val="006237FF"/>
    <w:rsid w:val="00624207"/>
    <w:rsid w:val="00625001"/>
    <w:rsid w:val="0062658B"/>
    <w:rsid w:val="00627940"/>
    <w:rsid w:val="00627ACA"/>
    <w:rsid w:val="00631203"/>
    <w:rsid w:val="00634061"/>
    <w:rsid w:val="00634935"/>
    <w:rsid w:val="006362F8"/>
    <w:rsid w:val="006375DD"/>
    <w:rsid w:val="00644931"/>
    <w:rsid w:val="0064662C"/>
    <w:rsid w:val="006506D2"/>
    <w:rsid w:val="00651534"/>
    <w:rsid w:val="00652766"/>
    <w:rsid w:val="00652AFF"/>
    <w:rsid w:val="00654A90"/>
    <w:rsid w:val="00654B2E"/>
    <w:rsid w:val="00656C6E"/>
    <w:rsid w:val="006620AA"/>
    <w:rsid w:val="006631E9"/>
    <w:rsid w:val="00670374"/>
    <w:rsid w:val="006704EC"/>
    <w:rsid w:val="00670F03"/>
    <w:rsid w:val="006711C7"/>
    <w:rsid w:val="006719DC"/>
    <w:rsid w:val="00672BCC"/>
    <w:rsid w:val="00673265"/>
    <w:rsid w:val="00675729"/>
    <w:rsid w:val="0067695D"/>
    <w:rsid w:val="00681B55"/>
    <w:rsid w:val="00683DEB"/>
    <w:rsid w:val="00685D72"/>
    <w:rsid w:val="00686546"/>
    <w:rsid w:val="00687CC0"/>
    <w:rsid w:val="00690C22"/>
    <w:rsid w:val="00691039"/>
    <w:rsid w:val="006927FA"/>
    <w:rsid w:val="0069332B"/>
    <w:rsid w:val="006948A9"/>
    <w:rsid w:val="00696D45"/>
    <w:rsid w:val="006A09A9"/>
    <w:rsid w:val="006A2CE4"/>
    <w:rsid w:val="006A34DC"/>
    <w:rsid w:val="006A67CB"/>
    <w:rsid w:val="006A7C27"/>
    <w:rsid w:val="006B0111"/>
    <w:rsid w:val="006B2EC6"/>
    <w:rsid w:val="006B3F6B"/>
    <w:rsid w:val="006B5831"/>
    <w:rsid w:val="006B743F"/>
    <w:rsid w:val="006C2886"/>
    <w:rsid w:val="006C296B"/>
    <w:rsid w:val="006C4CC7"/>
    <w:rsid w:val="006C7BDF"/>
    <w:rsid w:val="006D2560"/>
    <w:rsid w:val="006D36BC"/>
    <w:rsid w:val="006D455E"/>
    <w:rsid w:val="006E6A50"/>
    <w:rsid w:val="006F0AD6"/>
    <w:rsid w:val="006F1D22"/>
    <w:rsid w:val="006F1FFE"/>
    <w:rsid w:val="006F3AF2"/>
    <w:rsid w:val="006F6543"/>
    <w:rsid w:val="00700EE0"/>
    <w:rsid w:val="007024D1"/>
    <w:rsid w:val="00703A4A"/>
    <w:rsid w:val="00703EE6"/>
    <w:rsid w:val="00704C81"/>
    <w:rsid w:val="00705089"/>
    <w:rsid w:val="00711165"/>
    <w:rsid w:val="00711D52"/>
    <w:rsid w:val="007131C8"/>
    <w:rsid w:val="00713505"/>
    <w:rsid w:val="00715343"/>
    <w:rsid w:val="00715DB7"/>
    <w:rsid w:val="007169DE"/>
    <w:rsid w:val="00722706"/>
    <w:rsid w:val="00722B9F"/>
    <w:rsid w:val="00722CFD"/>
    <w:rsid w:val="00724BE8"/>
    <w:rsid w:val="00725856"/>
    <w:rsid w:val="00726809"/>
    <w:rsid w:val="00727F4F"/>
    <w:rsid w:val="00731D92"/>
    <w:rsid w:val="0073573F"/>
    <w:rsid w:val="00747340"/>
    <w:rsid w:val="00751BD4"/>
    <w:rsid w:val="007522E0"/>
    <w:rsid w:val="007535E8"/>
    <w:rsid w:val="007569B8"/>
    <w:rsid w:val="00763BA3"/>
    <w:rsid w:val="00766696"/>
    <w:rsid w:val="007679B0"/>
    <w:rsid w:val="00770A86"/>
    <w:rsid w:val="00773615"/>
    <w:rsid w:val="007740C8"/>
    <w:rsid w:val="00774C0C"/>
    <w:rsid w:val="00783A81"/>
    <w:rsid w:val="007876E1"/>
    <w:rsid w:val="007907FC"/>
    <w:rsid w:val="00792FE9"/>
    <w:rsid w:val="00795A68"/>
    <w:rsid w:val="007973DB"/>
    <w:rsid w:val="007A06A2"/>
    <w:rsid w:val="007A09E8"/>
    <w:rsid w:val="007A17D0"/>
    <w:rsid w:val="007A1E27"/>
    <w:rsid w:val="007A6083"/>
    <w:rsid w:val="007A7117"/>
    <w:rsid w:val="007B20A7"/>
    <w:rsid w:val="007B5709"/>
    <w:rsid w:val="007B7D9B"/>
    <w:rsid w:val="007C085F"/>
    <w:rsid w:val="007C12E5"/>
    <w:rsid w:val="007C5741"/>
    <w:rsid w:val="007C78B9"/>
    <w:rsid w:val="007D31F3"/>
    <w:rsid w:val="007D3781"/>
    <w:rsid w:val="007D4052"/>
    <w:rsid w:val="007D5CC4"/>
    <w:rsid w:val="007E0516"/>
    <w:rsid w:val="007E2139"/>
    <w:rsid w:val="007E2C42"/>
    <w:rsid w:val="007E4099"/>
    <w:rsid w:val="007F1036"/>
    <w:rsid w:val="007F58DF"/>
    <w:rsid w:val="007F642E"/>
    <w:rsid w:val="00802153"/>
    <w:rsid w:val="00803DCE"/>
    <w:rsid w:val="0080683F"/>
    <w:rsid w:val="00807B66"/>
    <w:rsid w:val="00811844"/>
    <w:rsid w:val="00812472"/>
    <w:rsid w:val="008161B9"/>
    <w:rsid w:val="00816451"/>
    <w:rsid w:val="00816C9E"/>
    <w:rsid w:val="0082174A"/>
    <w:rsid w:val="00823A00"/>
    <w:rsid w:val="00825845"/>
    <w:rsid w:val="008261F7"/>
    <w:rsid w:val="00831B03"/>
    <w:rsid w:val="0083471A"/>
    <w:rsid w:val="0083497F"/>
    <w:rsid w:val="008349E7"/>
    <w:rsid w:val="00834B3A"/>
    <w:rsid w:val="008379EC"/>
    <w:rsid w:val="00840A26"/>
    <w:rsid w:val="008421B1"/>
    <w:rsid w:val="00842AC9"/>
    <w:rsid w:val="008443C9"/>
    <w:rsid w:val="00847BD1"/>
    <w:rsid w:val="0085001C"/>
    <w:rsid w:val="00850620"/>
    <w:rsid w:val="00851934"/>
    <w:rsid w:val="00851D8B"/>
    <w:rsid w:val="0085279D"/>
    <w:rsid w:val="008545B8"/>
    <w:rsid w:val="0085580C"/>
    <w:rsid w:val="00855D56"/>
    <w:rsid w:val="00856E12"/>
    <w:rsid w:val="008573C9"/>
    <w:rsid w:val="00861BC2"/>
    <w:rsid w:val="008624B6"/>
    <w:rsid w:val="0086439E"/>
    <w:rsid w:val="008645A1"/>
    <w:rsid w:val="00864618"/>
    <w:rsid w:val="00865F9B"/>
    <w:rsid w:val="00871673"/>
    <w:rsid w:val="00872FAB"/>
    <w:rsid w:val="00872FC0"/>
    <w:rsid w:val="00873E12"/>
    <w:rsid w:val="008764F2"/>
    <w:rsid w:val="00877195"/>
    <w:rsid w:val="00881427"/>
    <w:rsid w:val="00881C28"/>
    <w:rsid w:val="00882800"/>
    <w:rsid w:val="00890B71"/>
    <w:rsid w:val="00894AF3"/>
    <w:rsid w:val="00896225"/>
    <w:rsid w:val="008A0AF0"/>
    <w:rsid w:val="008A36DE"/>
    <w:rsid w:val="008A4DEA"/>
    <w:rsid w:val="008A7DA1"/>
    <w:rsid w:val="008B01B1"/>
    <w:rsid w:val="008B5441"/>
    <w:rsid w:val="008C131C"/>
    <w:rsid w:val="008C2502"/>
    <w:rsid w:val="008C2CD2"/>
    <w:rsid w:val="008C2D25"/>
    <w:rsid w:val="008C475D"/>
    <w:rsid w:val="008C5C6A"/>
    <w:rsid w:val="008C7F0D"/>
    <w:rsid w:val="008D1267"/>
    <w:rsid w:val="008D166D"/>
    <w:rsid w:val="008D1789"/>
    <w:rsid w:val="008D43D6"/>
    <w:rsid w:val="008D4BB4"/>
    <w:rsid w:val="008D6D92"/>
    <w:rsid w:val="008E07F8"/>
    <w:rsid w:val="008E6B63"/>
    <w:rsid w:val="008F34B0"/>
    <w:rsid w:val="008F4533"/>
    <w:rsid w:val="008F505A"/>
    <w:rsid w:val="008F5D33"/>
    <w:rsid w:val="008F7A09"/>
    <w:rsid w:val="00901BED"/>
    <w:rsid w:val="00902EED"/>
    <w:rsid w:val="0090367C"/>
    <w:rsid w:val="00903FA2"/>
    <w:rsid w:val="00906011"/>
    <w:rsid w:val="009064C3"/>
    <w:rsid w:val="00906A4A"/>
    <w:rsid w:val="009077A8"/>
    <w:rsid w:val="009104F8"/>
    <w:rsid w:val="00912487"/>
    <w:rsid w:val="009210BE"/>
    <w:rsid w:val="0092163D"/>
    <w:rsid w:val="0092743E"/>
    <w:rsid w:val="009305F4"/>
    <w:rsid w:val="00933439"/>
    <w:rsid w:val="00934283"/>
    <w:rsid w:val="00935055"/>
    <w:rsid w:val="00936180"/>
    <w:rsid w:val="00936888"/>
    <w:rsid w:val="00936942"/>
    <w:rsid w:val="00936B28"/>
    <w:rsid w:val="0093727A"/>
    <w:rsid w:val="00941D14"/>
    <w:rsid w:val="00943FA3"/>
    <w:rsid w:val="00947C26"/>
    <w:rsid w:val="0095037C"/>
    <w:rsid w:val="00950DB0"/>
    <w:rsid w:val="00951042"/>
    <w:rsid w:val="009524E8"/>
    <w:rsid w:val="0095324E"/>
    <w:rsid w:val="00953AB4"/>
    <w:rsid w:val="00955787"/>
    <w:rsid w:val="00960066"/>
    <w:rsid w:val="00960D6E"/>
    <w:rsid w:val="00967496"/>
    <w:rsid w:val="009741E5"/>
    <w:rsid w:val="0097600F"/>
    <w:rsid w:val="00976C7F"/>
    <w:rsid w:val="009774EB"/>
    <w:rsid w:val="009814B5"/>
    <w:rsid w:val="00982CBD"/>
    <w:rsid w:val="009830C4"/>
    <w:rsid w:val="009837F9"/>
    <w:rsid w:val="009841BF"/>
    <w:rsid w:val="00984C03"/>
    <w:rsid w:val="00987B46"/>
    <w:rsid w:val="00991466"/>
    <w:rsid w:val="0099439E"/>
    <w:rsid w:val="009950EB"/>
    <w:rsid w:val="0099785C"/>
    <w:rsid w:val="009A0F20"/>
    <w:rsid w:val="009A2DA1"/>
    <w:rsid w:val="009A3CA4"/>
    <w:rsid w:val="009A472E"/>
    <w:rsid w:val="009B04B4"/>
    <w:rsid w:val="009B24D1"/>
    <w:rsid w:val="009B3FF0"/>
    <w:rsid w:val="009B53E8"/>
    <w:rsid w:val="009B7A58"/>
    <w:rsid w:val="009C0B30"/>
    <w:rsid w:val="009C1841"/>
    <w:rsid w:val="009C6E82"/>
    <w:rsid w:val="009D1F47"/>
    <w:rsid w:val="009D41D6"/>
    <w:rsid w:val="009D7F04"/>
    <w:rsid w:val="009E1F15"/>
    <w:rsid w:val="009F205E"/>
    <w:rsid w:val="009F2559"/>
    <w:rsid w:val="009F6304"/>
    <w:rsid w:val="00A0070D"/>
    <w:rsid w:val="00A05BAC"/>
    <w:rsid w:val="00A111E0"/>
    <w:rsid w:val="00A153C0"/>
    <w:rsid w:val="00A16EED"/>
    <w:rsid w:val="00A17853"/>
    <w:rsid w:val="00A17E8E"/>
    <w:rsid w:val="00A21857"/>
    <w:rsid w:val="00A21FE5"/>
    <w:rsid w:val="00A237BA"/>
    <w:rsid w:val="00A250A3"/>
    <w:rsid w:val="00A2632C"/>
    <w:rsid w:val="00A32367"/>
    <w:rsid w:val="00A3293B"/>
    <w:rsid w:val="00A422BC"/>
    <w:rsid w:val="00A43231"/>
    <w:rsid w:val="00A46DEA"/>
    <w:rsid w:val="00A47B21"/>
    <w:rsid w:val="00A5179D"/>
    <w:rsid w:val="00A549ED"/>
    <w:rsid w:val="00A54D0B"/>
    <w:rsid w:val="00A55DCC"/>
    <w:rsid w:val="00A56787"/>
    <w:rsid w:val="00A5689B"/>
    <w:rsid w:val="00A63C14"/>
    <w:rsid w:val="00A643AE"/>
    <w:rsid w:val="00A65914"/>
    <w:rsid w:val="00A65FD4"/>
    <w:rsid w:val="00A67B56"/>
    <w:rsid w:val="00A704E5"/>
    <w:rsid w:val="00A70F4E"/>
    <w:rsid w:val="00A71E6B"/>
    <w:rsid w:val="00A72C86"/>
    <w:rsid w:val="00A739A3"/>
    <w:rsid w:val="00A751ED"/>
    <w:rsid w:val="00A75D24"/>
    <w:rsid w:val="00A83570"/>
    <w:rsid w:val="00A83F76"/>
    <w:rsid w:val="00A844F8"/>
    <w:rsid w:val="00A8492A"/>
    <w:rsid w:val="00A92122"/>
    <w:rsid w:val="00A94867"/>
    <w:rsid w:val="00A94E54"/>
    <w:rsid w:val="00AA2D22"/>
    <w:rsid w:val="00AA6A8F"/>
    <w:rsid w:val="00AA77F3"/>
    <w:rsid w:val="00AA7B57"/>
    <w:rsid w:val="00AB5F09"/>
    <w:rsid w:val="00AB6CAF"/>
    <w:rsid w:val="00AB7FA4"/>
    <w:rsid w:val="00AC04C1"/>
    <w:rsid w:val="00AC0E09"/>
    <w:rsid w:val="00AC1F64"/>
    <w:rsid w:val="00AC30D7"/>
    <w:rsid w:val="00AC32A8"/>
    <w:rsid w:val="00AC3DD5"/>
    <w:rsid w:val="00AC466D"/>
    <w:rsid w:val="00AC4838"/>
    <w:rsid w:val="00AD4273"/>
    <w:rsid w:val="00AD4B3C"/>
    <w:rsid w:val="00AD4FEA"/>
    <w:rsid w:val="00AD5C33"/>
    <w:rsid w:val="00AE34C2"/>
    <w:rsid w:val="00AE47CF"/>
    <w:rsid w:val="00AE5860"/>
    <w:rsid w:val="00AE7B82"/>
    <w:rsid w:val="00AF0267"/>
    <w:rsid w:val="00AF0ACE"/>
    <w:rsid w:val="00AF10FA"/>
    <w:rsid w:val="00AF577A"/>
    <w:rsid w:val="00AF69FC"/>
    <w:rsid w:val="00AF72A2"/>
    <w:rsid w:val="00AF75A5"/>
    <w:rsid w:val="00B004AD"/>
    <w:rsid w:val="00B00534"/>
    <w:rsid w:val="00B018FF"/>
    <w:rsid w:val="00B05152"/>
    <w:rsid w:val="00B05878"/>
    <w:rsid w:val="00B071D3"/>
    <w:rsid w:val="00B12834"/>
    <w:rsid w:val="00B14376"/>
    <w:rsid w:val="00B163A0"/>
    <w:rsid w:val="00B16F51"/>
    <w:rsid w:val="00B20837"/>
    <w:rsid w:val="00B208BE"/>
    <w:rsid w:val="00B21E6F"/>
    <w:rsid w:val="00B21F5C"/>
    <w:rsid w:val="00B30840"/>
    <w:rsid w:val="00B30DEF"/>
    <w:rsid w:val="00B312A8"/>
    <w:rsid w:val="00B33598"/>
    <w:rsid w:val="00B33791"/>
    <w:rsid w:val="00B4033F"/>
    <w:rsid w:val="00B42696"/>
    <w:rsid w:val="00B4550F"/>
    <w:rsid w:val="00B47AF7"/>
    <w:rsid w:val="00B50084"/>
    <w:rsid w:val="00B51893"/>
    <w:rsid w:val="00B51BC2"/>
    <w:rsid w:val="00B54DDD"/>
    <w:rsid w:val="00B60604"/>
    <w:rsid w:val="00B60F85"/>
    <w:rsid w:val="00B60FF0"/>
    <w:rsid w:val="00B6152C"/>
    <w:rsid w:val="00B64F68"/>
    <w:rsid w:val="00B65538"/>
    <w:rsid w:val="00B70822"/>
    <w:rsid w:val="00B70E35"/>
    <w:rsid w:val="00B7247D"/>
    <w:rsid w:val="00B7405F"/>
    <w:rsid w:val="00B74854"/>
    <w:rsid w:val="00B75579"/>
    <w:rsid w:val="00B7591B"/>
    <w:rsid w:val="00B764D3"/>
    <w:rsid w:val="00B80209"/>
    <w:rsid w:val="00B851AA"/>
    <w:rsid w:val="00B8745B"/>
    <w:rsid w:val="00B91DFA"/>
    <w:rsid w:val="00B94477"/>
    <w:rsid w:val="00BA1DD9"/>
    <w:rsid w:val="00BA28A4"/>
    <w:rsid w:val="00BA77BC"/>
    <w:rsid w:val="00BB0349"/>
    <w:rsid w:val="00BB1C94"/>
    <w:rsid w:val="00BC04CB"/>
    <w:rsid w:val="00BC105A"/>
    <w:rsid w:val="00BC29C3"/>
    <w:rsid w:val="00BC60A3"/>
    <w:rsid w:val="00BD23E5"/>
    <w:rsid w:val="00BD39F5"/>
    <w:rsid w:val="00BD4813"/>
    <w:rsid w:val="00BD7B2D"/>
    <w:rsid w:val="00BE07C2"/>
    <w:rsid w:val="00BE0C33"/>
    <w:rsid w:val="00BE115D"/>
    <w:rsid w:val="00BE1616"/>
    <w:rsid w:val="00BE164D"/>
    <w:rsid w:val="00BE1776"/>
    <w:rsid w:val="00BE2BD2"/>
    <w:rsid w:val="00BE325D"/>
    <w:rsid w:val="00BE681D"/>
    <w:rsid w:val="00BE786D"/>
    <w:rsid w:val="00BE7E9F"/>
    <w:rsid w:val="00BF068C"/>
    <w:rsid w:val="00BF6369"/>
    <w:rsid w:val="00BF6E92"/>
    <w:rsid w:val="00C024E1"/>
    <w:rsid w:val="00C036EF"/>
    <w:rsid w:val="00C04659"/>
    <w:rsid w:val="00C1353E"/>
    <w:rsid w:val="00C15DE2"/>
    <w:rsid w:val="00C21EA2"/>
    <w:rsid w:val="00C23CA4"/>
    <w:rsid w:val="00C24729"/>
    <w:rsid w:val="00C25F93"/>
    <w:rsid w:val="00C347A2"/>
    <w:rsid w:val="00C35318"/>
    <w:rsid w:val="00C356ED"/>
    <w:rsid w:val="00C36E45"/>
    <w:rsid w:val="00C405D2"/>
    <w:rsid w:val="00C40A1C"/>
    <w:rsid w:val="00C40BEE"/>
    <w:rsid w:val="00C421BB"/>
    <w:rsid w:val="00C4253B"/>
    <w:rsid w:val="00C4342B"/>
    <w:rsid w:val="00C52A84"/>
    <w:rsid w:val="00C565EF"/>
    <w:rsid w:val="00C601D5"/>
    <w:rsid w:val="00C60DEC"/>
    <w:rsid w:val="00C62996"/>
    <w:rsid w:val="00C62FCC"/>
    <w:rsid w:val="00C63772"/>
    <w:rsid w:val="00C65D13"/>
    <w:rsid w:val="00C66C10"/>
    <w:rsid w:val="00C67F99"/>
    <w:rsid w:val="00C7003A"/>
    <w:rsid w:val="00C735F6"/>
    <w:rsid w:val="00C76CAC"/>
    <w:rsid w:val="00C81EC4"/>
    <w:rsid w:val="00C823CC"/>
    <w:rsid w:val="00C82733"/>
    <w:rsid w:val="00C85EC1"/>
    <w:rsid w:val="00C861A0"/>
    <w:rsid w:val="00C86853"/>
    <w:rsid w:val="00C8687E"/>
    <w:rsid w:val="00C911CE"/>
    <w:rsid w:val="00C960DD"/>
    <w:rsid w:val="00CA6A2F"/>
    <w:rsid w:val="00CA777F"/>
    <w:rsid w:val="00CB14A9"/>
    <w:rsid w:val="00CB15E9"/>
    <w:rsid w:val="00CB2B85"/>
    <w:rsid w:val="00CB30CC"/>
    <w:rsid w:val="00CC28A0"/>
    <w:rsid w:val="00CD1AC9"/>
    <w:rsid w:val="00CD22A5"/>
    <w:rsid w:val="00CD5F24"/>
    <w:rsid w:val="00CD6692"/>
    <w:rsid w:val="00CE5AE5"/>
    <w:rsid w:val="00CE5BB7"/>
    <w:rsid w:val="00CF0085"/>
    <w:rsid w:val="00CF24FC"/>
    <w:rsid w:val="00CF26ED"/>
    <w:rsid w:val="00CF2C24"/>
    <w:rsid w:val="00CF5F9B"/>
    <w:rsid w:val="00CF74C6"/>
    <w:rsid w:val="00D00036"/>
    <w:rsid w:val="00D003F0"/>
    <w:rsid w:val="00D00FF0"/>
    <w:rsid w:val="00D013D3"/>
    <w:rsid w:val="00D01BA9"/>
    <w:rsid w:val="00D022CB"/>
    <w:rsid w:val="00D026BC"/>
    <w:rsid w:val="00D035B4"/>
    <w:rsid w:val="00D059C9"/>
    <w:rsid w:val="00D0619A"/>
    <w:rsid w:val="00D06DD2"/>
    <w:rsid w:val="00D06FE1"/>
    <w:rsid w:val="00D07CAC"/>
    <w:rsid w:val="00D10F06"/>
    <w:rsid w:val="00D113AF"/>
    <w:rsid w:val="00D1292C"/>
    <w:rsid w:val="00D14D61"/>
    <w:rsid w:val="00D1574E"/>
    <w:rsid w:val="00D1756F"/>
    <w:rsid w:val="00D176DF"/>
    <w:rsid w:val="00D20D1E"/>
    <w:rsid w:val="00D21717"/>
    <w:rsid w:val="00D21FE4"/>
    <w:rsid w:val="00D25729"/>
    <w:rsid w:val="00D301EF"/>
    <w:rsid w:val="00D4035E"/>
    <w:rsid w:val="00D4178F"/>
    <w:rsid w:val="00D425AF"/>
    <w:rsid w:val="00D43762"/>
    <w:rsid w:val="00D4774F"/>
    <w:rsid w:val="00D5033E"/>
    <w:rsid w:val="00D511B8"/>
    <w:rsid w:val="00D53BCE"/>
    <w:rsid w:val="00D54349"/>
    <w:rsid w:val="00D5476A"/>
    <w:rsid w:val="00D547C7"/>
    <w:rsid w:val="00D6043D"/>
    <w:rsid w:val="00D608B7"/>
    <w:rsid w:val="00D61376"/>
    <w:rsid w:val="00D73B09"/>
    <w:rsid w:val="00D76DF7"/>
    <w:rsid w:val="00D815E3"/>
    <w:rsid w:val="00D82203"/>
    <w:rsid w:val="00D82402"/>
    <w:rsid w:val="00D86849"/>
    <w:rsid w:val="00D87ADF"/>
    <w:rsid w:val="00D90030"/>
    <w:rsid w:val="00D9019E"/>
    <w:rsid w:val="00D90D3C"/>
    <w:rsid w:val="00D95C22"/>
    <w:rsid w:val="00D974C9"/>
    <w:rsid w:val="00DA67F7"/>
    <w:rsid w:val="00DB1705"/>
    <w:rsid w:val="00DB25C4"/>
    <w:rsid w:val="00DB3DD4"/>
    <w:rsid w:val="00DB669A"/>
    <w:rsid w:val="00DB6AEB"/>
    <w:rsid w:val="00DB7805"/>
    <w:rsid w:val="00DC0A75"/>
    <w:rsid w:val="00DC145F"/>
    <w:rsid w:val="00DC190D"/>
    <w:rsid w:val="00DC50EE"/>
    <w:rsid w:val="00DC761E"/>
    <w:rsid w:val="00DD4C89"/>
    <w:rsid w:val="00DD6965"/>
    <w:rsid w:val="00DD6975"/>
    <w:rsid w:val="00DE1F2E"/>
    <w:rsid w:val="00DE369D"/>
    <w:rsid w:val="00DE3CE1"/>
    <w:rsid w:val="00DE5774"/>
    <w:rsid w:val="00DE79C9"/>
    <w:rsid w:val="00DF093C"/>
    <w:rsid w:val="00DF1793"/>
    <w:rsid w:val="00DF363D"/>
    <w:rsid w:val="00DF42ED"/>
    <w:rsid w:val="00DF4C2C"/>
    <w:rsid w:val="00DF7E0A"/>
    <w:rsid w:val="00E00CE9"/>
    <w:rsid w:val="00E03D3D"/>
    <w:rsid w:val="00E04437"/>
    <w:rsid w:val="00E04491"/>
    <w:rsid w:val="00E04F86"/>
    <w:rsid w:val="00E054F0"/>
    <w:rsid w:val="00E106A8"/>
    <w:rsid w:val="00E1239F"/>
    <w:rsid w:val="00E12D1B"/>
    <w:rsid w:val="00E15C90"/>
    <w:rsid w:val="00E16450"/>
    <w:rsid w:val="00E1769E"/>
    <w:rsid w:val="00E177E9"/>
    <w:rsid w:val="00E208C9"/>
    <w:rsid w:val="00E21DEE"/>
    <w:rsid w:val="00E22594"/>
    <w:rsid w:val="00E23A2A"/>
    <w:rsid w:val="00E27F67"/>
    <w:rsid w:val="00E3228A"/>
    <w:rsid w:val="00E34E74"/>
    <w:rsid w:val="00E357F6"/>
    <w:rsid w:val="00E36A66"/>
    <w:rsid w:val="00E40EB6"/>
    <w:rsid w:val="00E42425"/>
    <w:rsid w:val="00E42E58"/>
    <w:rsid w:val="00E47A3B"/>
    <w:rsid w:val="00E47D4D"/>
    <w:rsid w:val="00E47E69"/>
    <w:rsid w:val="00E51526"/>
    <w:rsid w:val="00E54C0A"/>
    <w:rsid w:val="00E55914"/>
    <w:rsid w:val="00E55C4B"/>
    <w:rsid w:val="00E6007C"/>
    <w:rsid w:val="00E622CE"/>
    <w:rsid w:val="00E628BA"/>
    <w:rsid w:val="00E67813"/>
    <w:rsid w:val="00E67A0E"/>
    <w:rsid w:val="00E721BC"/>
    <w:rsid w:val="00E74488"/>
    <w:rsid w:val="00E7512C"/>
    <w:rsid w:val="00E7556B"/>
    <w:rsid w:val="00E7655C"/>
    <w:rsid w:val="00E817F2"/>
    <w:rsid w:val="00E84630"/>
    <w:rsid w:val="00E848CA"/>
    <w:rsid w:val="00E856BA"/>
    <w:rsid w:val="00E85A48"/>
    <w:rsid w:val="00E87649"/>
    <w:rsid w:val="00E913D6"/>
    <w:rsid w:val="00E9435C"/>
    <w:rsid w:val="00E95412"/>
    <w:rsid w:val="00E96C5A"/>
    <w:rsid w:val="00EA045C"/>
    <w:rsid w:val="00EA1847"/>
    <w:rsid w:val="00EA2E65"/>
    <w:rsid w:val="00EA31C5"/>
    <w:rsid w:val="00EA370B"/>
    <w:rsid w:val="00EA66AD"/>
    <w:rsid w:val="00EA6DD7"/>
    <w:rsid w:val="00EA7481"/>
    <w:rsid w:val="00EB03B2"/>
    <w:rsid w:val="00EB10CA"/>
    <w:rsid w:val="00EB18B8"/>
    <w:rsid w:val="00EB2172"/>
    <w:rsid w:val="00EB3940"/>
    <w:rsid w:val="00EB4D93"/>
    <w:rsid w:val="00EB56B1"/>
    <w:rsid w:val="00EB58A8"/>
    <w:rsid w:val="00EB7BD5"/>
    <w:rsid w:val="00EC5CBF"/>
    <w:rsid w:val="00ED433B"/>
    <w:rsid w:val="00ED4C16"/>
    <w:rsid w:val="00ED5C84"/>
    <w:rsid w:val="00ED6688"/>
    <w:rsid w:val="00EE4A4D"/>
    <w:rsid w:val="00EE4D96"/>
    <w:rsid w:val="00EE5726"/>
    <w:rsid w:val="00EE6359"/>
    <w:rsid w:val="00EF252E"/>
    <w:rsid w:val="00EF340B"/>
    <w:rsid w:val="00EF5DAB"/>
    <w:rsid w:val="00EF74D7"/>
    <w:rsid w:val="00F01308"/>
    <w:rsid w:val="00F05974"/>
    <w:rsid w:val="00F066AC"/>
    <w:rsid w:val="00F14546"/>
    <w:rsid w:val="00F146D2"/>
    <w:rsid w:val="00F17E06"/>
    <w:rsid w:val="00F221AF"/>
    <w:rsid w:val="00F2392D"/>
    <w:rsid w:val="00F24B43"/>
    <w:rsid w:val="00F24F3B"/>
    <w:rsid w:val="00F30853"/>
    <w:rsid w:val="00F328DD"/>
    <w:rsid w:val="00F4341F"/>
    <w:rsid w:val="00F44206"/>
    <w:rsid w:val="00F44792"/>
    <w:rsid w:val="00F44D3E"/>
    <w:rsid w:val="00F45F48"/>
    <w:rsid w:val="00F50251"/>
    <w:rsid w:val="00F51C1E"/>
    <w:rsid w:val="00F55946"/>
    <w:rsid w:val="00F567B2"/>
    <w:rsid w:val="00F6020E"/>
    <w:rsid w:val="00F63232"/>
    <w:rsid w:val="00F6639D"/>
    <w:rsid w:val="00F6674C"/>
    <w:rsid w:val="00F70A59"/>
    <w:rsid w:val="00F7310E"/>
    <w:rsid w:val="00F76680"/>
    <w:rsid w:val="00F775A9"/>
    <w:rsid w:val="00F842A9"/>
    <w:rsid w:val="00F84687"/>
    <w:rsid w:val="00F85D85"/>
    <w:rsid w:val="00F85F72"/>
    <w:rsid w:val="00F90319"/>
    <w:rsid w:val="00F932BC"/>
    <w:rsid w:val="00F96013"/>
    <w:rsid w:val="00FA1D33"/>
    <w:rsid w:val="00FA29FD"/>
    <w:rsid w:val="00FA2B3B"/>
    <w:rsid w:val="00FA752A"/>
    <w:rsid w:val="00FB0C7F"/>
    <w:rsid w:val="00FB4B85"/>
    <w:rsid w:val="00FB59EE"/>
    <w:rsid w:val="00FB7747"/>
    <w:rsid w:val="00FC0EC8"/>
    <w:rsid w:val="00FC2A3C"/>
    <w:rsid w:val="00FC4B9C"/>
    <w:rsid w:val="00FD16E8"/>
    <w:rsid w:val="00FD299D"/>
    <w:rsid w:val="00FE1C23"/>
    <w:rsid w:val="00FE28F6"/>
    <w:rsid w:val="00FE2BEC"/>
    <w:rsid w:val="00FE4EEB"/>
    <w:rsid w:val="00FE5776"/>
    <w:rsid w:val="00FE5C8C"/>
    <w:rsid w:val="00FE6A78"/>
    <w:rsid w:val="00FF1685"/>
    <w:rsid w:val="00FF2146"/>
    <w:rsid w:val="00FF2A3B"/>
    <w:rsid w:val="00FF39DB"/>
    <w:rsid w:val="00FF3DA7"/>
    <w:rsid w:val="00FF47E1"/>
    <w:rsid w:val="00FF51EA"/>
    <w:rsid w:val="00FF6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18E972-310D-4923-95F4-CD7A28613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5D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715DB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link w:val="20"/>
    <w:uiPriority w:val="99"/>
    <w:qFormat/>
    <w:rsid w:val="00715DB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qFormat/>
    <w:rsid w:val="00715DB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5DB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15DB7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customStyle="1" w:styleId="30">
    <w:name w:val="Заголовок 3 Знак"/>
    <w:basedOn w:val="a0"/>
    <w:link w:val="3"/>
    <w:rsid w:val="00715DB7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3">
    <w:name w:val="Normal (Web)"/>
    <w:aliases w:val="Обычный (Web)"/>
    <w:basedOn w:val="a"/>
    <w:link w:val="a4"/>
    <w:uiPriority w:val="99"/>
    <w:qFormat/>
    <w:rsid w:val="00715DB7"/>
    <w:pPr>
      <w:spacing w:before="100" w:beforeAutospacing="1" w:after="100" w:afterAutospacing="1"/>
    </w:pPr>
  </w:style>
  <w:style w:type="character" w:customStyle="1" w:styleId="a4">
    <w:name w:val="Обычный (веб) Знак"/>
    <w:aliases w:val="Обычный (Web) Знак"/>
    <w:link w:val="a3"/>
    <w:uiPriority w:val="99"/>
    <w:locked/>
    <w:rsid w:val="00715DB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rsid w:val="00715D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5DB7"/>
    <w:rPr>
      <w:rFonts w:ascii="Tahoma" w:eastAsia="Times New Roman" w:hAnsi="Tahoma" w:cs="Tahoma"/>
      <w:sz w:val="16"/>
      <w:szCs w:val="16"/>
      <w:lang w:val="uk-UA" w:eastAsia="uk-UA"/>
    </w:rPr>
  </w:style>
  <w:style w:type="character" w:customStyle="1" w:styleId="hps">
    <w:name w:val="hps"/>
    <w:basedOn w:val="a0"/>
    <w:rsid w:val="00715DB7"/>
    <w:rPr>
      <w:rFonts w:cs="Times New Roman"/>
    </w:rPr>
  </w:style>
  <w:style w:type="character" w:customStyle="1" w:styleId="hpsalt-edited">
    <w:name w:val="hps alt-edited"/>
    <w:basedOn w:val="a0"/>
    <w:uiPriority w:val="99"/>
    <w:rsid w:val="00715DB7"/>
    <w:rPr>
      <w:rFonts w:cs="Times New Roman"/>
    </w:rPr>
  </w:style>
  <w:style w:type="character" w:customStyle="1" w:styleId="hpsatn">
    <w:name w:val="hps atn"/>
    <w:basedOn w:val="a0"/>
    <w:uiPriority w:val="99"/>
    <w:rsid w:val="00715DB7"/>
    <w:rPr>
      <w:rFonts w:cs="Times New Roman"/>
    </w:rPr>
  </w:style>
  <w:style w:type="character" w:customStyle="1" w:styleId="shorttext">
    <w:name w:val="short_text"/>
    <w:basedOn w:val="a0"/>
    <w:uiPriority w:val="99"/>
    <w:rsid w:val="00715DB7"/>
    <w:rPr>
      <w:rFonts w:cs="Times New Roman"/>
    </w:rPr>
  </w:style>
  <w:style w:type="character" w:customStyle="1" w:styleId="atn">
    <w:name w:val="atn"/>
    <w:basedOn w:val="a0"/>
    <w:uiPriority w:val="99"/>
    <w:rsid w:val="00715DB7"/>
    <w:rPr>
      <w:rFonts w:cs="Times New Roman"/>
    </w:rPr>
  </w:style>
  <w:style w:type="character" w:customStyle="1" w:styleId="hpsatnalt-edited">
    <w:name w:val="hps atn alt-edited"/>
    <w:basedOn w:val="a0"/>
    <w:uiPriority w:val="99"/>
    <w:rsid w:val="00715DB7"/>
    <w:rPr>
      <w:rFonts w:cs="Times New Roman"/>
    </w:rPr>
  </w:style>
  <w:style w:type="character" w:customStyle="1" w:styleId="alt-edited">
    <w:name w:val="alt-edited"/>
    <w:basedOn w:val="a0"/>
    <w:uiPriority w:val="99"/>
    <w:rsid w:val="00715DB7"/>
    <w:rPr>
      <w:rFonts w:cs="Times New Roman"/>
    </w:rPr>
  </w:style>
  <w:style w:type="paragraph" w:customStyle="1" w:styleId="11">
    <w:name w:val="Обычный1"/>
    <w:qFormat/>
    <w:rsid w:val="00715D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Body Text Indent"/>
    <w:basedOn w:val="a"/>
    <w:link w:val="a8"/>
    <w:rsid w:val="00715DB7"/>
    <w:pPr>
      <w:spacing w:after="120"/>
      <w:ind w:left="283" w:firstLine="709"/>
      <w:jc w:val="both"/>
    </w:pPr>
    <w:rPr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715DB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Plain Text"/>
    <w:basedOn w:val="a"/>
    <w:link w:val="aa"/>
    <w:rsid w:val="00715DB7"/>
    <w:rPr>
      <w:rFonts w:ascii="Courier New" w:hAnsi="Courier New"/>
      <w:sz w:val="20"/>
      <w:szCs w:val="20"/>
      <w:lang w:val="ru-RU" w:eastAsia="ru-RU"/>
    </w:rPr>
  </w:style>
  <w:style w:type="character" w:customStyle="1" w:styleId="aa">
    <w:name w:val="Текст Знак"/>
    <w:basedOn w:val="a0"/>
    <w:link w:val="a9"/>
    <w:rsid w:val="00715DB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2">
    <w:name w:val="Марк 1"/>
    <w:basedOn w:val="a"/>
    <w:rsid w:val="00715DB7"/>
    <w:pPr>
      <w:tabs>
        <w:tab w:val="left" w:pos="284"/>
        <w:tab w:val="num" w:pos="851"/>
      </w:tabs>
      <w:ind w:left="567"/>
      <w:jc w:val="both"/>
    </w:pPr>
    <w:rPr>
      <w:lang w:eastAsia="ru-RU"/>
    </w:rPr>
  </w:style>
  <w:style w:type="paragraph" w:styleId="ab">
    <w:name w:val="List Paragraph"/>
    <w:basedOn w:val="a"/>
    <w:uiPriority w:val="34"/>
    <w:qFormat/>
    <w:rsid w:val="00715DB7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715DB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15DB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e">
    <w:name w:val="footer"/>
    <w:basedOn w:val="a"/>
    <w:link w:val="af"/>
    <w:uiPriority w:val="99"/>
    <w:unhideWhenUsed/>
    <w:rsid w:val="00715DB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15DB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f0">
    <w:name w:val="Title"/>
    <w:basedOn w:val="a"/>
    <w:next w:val="a"/>
    <w:link w:val="af1"/>
    <w:qFormat/>
    <w:rsid w:val="00715DB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1">
    <w:name w:val="Заголовок Знак"/>
    <w:basedOn w:val="a0"/>
    <w:link w:val="af0"/>
    <w:rsid w:val="00715D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715DB7"/>
    <w:rPr>
      <w:rFonts w:ascii="Times New Roman" w:eastAsia="Times New Roman" w:hAnsi="Times New Roman" w:cs="Times New Roman"/>
      <w:sz w:val="16"/>
      <w:szCs w:val="16"/>
      <w:lang w:val="uk-UA" w:eastAsia="uk-UA"/>
    </w:rPr>
  </w:style>
  <w:style w:type="paragraph" w:styleId="32">
    <w:name w:val="Body Text 3"/>
    <w:basedOn w:val="a"/>
    <w:link w:val="31"/>
    <w:uiPriority w:val="99"/>
    <w:semiHidden/>
    <w:unhideWhenUsed/>
    <w:rsid w:val="00715DB7"/>
    <w:pPr>
      <w:spacing w:after="120"/>
    </w:pPr>
    <w:rPr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715DB7"/>
    <w:rPr>
      <w:rFonts w:ascii="Times New Roman" w:eastAsia="Times New Roman" w:hAnsi="Times New Roman" w:cs="Times New Roman"/>
      <w:sz w:val="16"/>
      <w:szCs w:val="16"/>
      <w:lang w:val="uk-UA" w:eastAsia="uk-UA"/>
    </w:rPr>
  </w:style>
  <w:style w:type="paragraph" w:styleId="af2">
    <w:name w:val="Body Text"/>
    <w:basedOn w:val="a"/>
    <w:link w:val="af3"/>
    <w:rsid w:val="00715DB7"/>
    <w:pPr>
      <w:spacing w:after="120"/>
    </w:pPr>
    <w:rPr>
      <w:lang w:val="ru-RU" w:eastAsia="ru-RU"/>
    </w:rPr>
  </w:style>
  <w:style w:type="character" w:customStyle="1" w:styleId="af3">
    <w:name w:val="Основной текст Знак"/>
    <w:basedOn w:val="a0"/>
    <w:link w:val="af2"/>
    <w:rsid w:val="00715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Обыч центр"/>
    <w:basedOn w:val="a"/>
    <w:rsid w:val="00715DB7"/>
    <w:pPr>
      <w:jc w:val="center"/>
    </w:pPr>
    <w:rPr>
      <w:lang w:val="ru-RU" w:eastAsia="ru-RU"/>
    </w:rPr>
  </w:style>
  <w:style w:type="paragraph" w:customStyle="1" w:styleId="af5">
    <w:name w:val="Обыч центр жир"/>
    <w:basedOn w:val="a"/>
    <w:rsid w:val="00715DB7"/>
    <w:pPr>
      <w:jc w:val="center"/>
    </w:pPr>
    <w:rPr>
      <w:b/>
      <w:lang w:eastAsia="ru-RU"/>
    </w:rPr>
  </w:style>
  <w:style w:type="paragraph" w:customStyle="1" w:styleId="af6">
    <w:name w:val="Обыч лев"/>
    <w:basedOn w:val="a"/>
    <w:rsid w:val="00715DB7"/>
    <w:rPr>
      <w:lang w:eastAsia="ru-RU"/>
    </w:rPr>
  </w:style>
  <w:style w:type="paragraph" w:customStyle="1" w:styleId="af7">
    <w:name w:val="Обыч центр таб"/>
    <w:basedOn w:val="af4"/>
    <w:rsid w:val="00715DB7"/>
    <w:rPr>
      <w:sz w:val="22"/>
      <w:lang w:val="uk-UA"/>
    </w:rPr>
  </w:style>
  <w:style w:type="paragraph" w:customStyle="1" w:styleId="21">
    <w:name w:val="Основной текст с отступом 21"/>
    <w:basedOn w:val="a"/>
    <w:rsid w:val="00715DB7"/>
    <w:pPr>
      <w:suppressAutoHyphens/>
      <w:autoSpaceDE w:val="0"/>
      <w:ind w:left="4"/>
    </w:pPr>
    <w:rPr>
      <w:szCs w:val="20"/>
      <w:lang w:eastAsia="ar-SA"/>
    </w:rPr>
  </w:style>
  <w:style w:type="paragraph" w:customStyle="1" w:styleId="311">
    <w:name w:val="Основной текст с отступом 31"/>
    <w:basedOn w:val="a"/>
    <w:rsid w:val="00715DB7"/>
    <w:pPr>
      <w:suppressAutoHyphens/>
      <w:autoSpaceDE w:val="0"/>
      <w:ind w:left="4"/>
      <w:jc w:val="both"/>
    </w:pPr>
    <w:rPr>
      <w:szCs w:val="20"/>
      <w:lang w:eastAsia="ar-SA"/>
    </w:rPr>
  </w:style>
  <w:style w:type="character" w:customStyle="1" w:styleId="alt-edited1">
    <w:name w:val="alt-edited1"/>
    <w:basedOn w:val="a0"/>
    <w:rsid w:val="00715DB7"/>
    <w:rPr>
      <w:color w:val="4D90F0"/>
    </w:rPr>
  </w:style>
  <w:style w:type="table" w:styleId="af8">
    <w:name w:val="Table Grid"/>
    <w:basedOn w:val="a1"/>
    <w:uiPriority w:val="59"/>
    <w:rsid w:val="00894AF3"/>
    <w:pPr>
      <w:spacing w:after="0" w:line="240" w:lineRule="auto"/>
    </w:pPr>
    <w:tblPr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</w:tblPr>
  </w:style>
  <w:style w:type="character" w:styleId="af9">
    <w:name w:val="annotation reference"/>
    <w:basedOn w:val="a0"/>
    <w:uiPriority w:val="99"/>
    <w:semiHidden/>
    <w:unhideWhenUsed/>
    <w:rsid w:val="00715DB7"/>
    <w:rPr>
      <w:sz w:val="16"/>
      <w:szCs w:val="16"/>
    </w:rPr>
  </w:style>
  <w:style w:type="paragraph" w:styleId="afa">
    <w:name w:val="annotation text"/>
    <w:basedOn w:val="a"/>
    <w:link w:val="afb"/>
    <w:uiPriority w:val="99"/>
    <w:unhideWhenUsed/>
    <w:rsid w:val="00715DB7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rsid w:val="00715DB7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715DB7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715DB7"/>
    <w:rPr>
      <w:rFonts w:ascii="Times New Roman" w:eastAsia="Times New Roman" w:hAnsi="Times New Roman" w:cs="Times New Roman"/>
      <w:b/>
      <w:bCs/>
      <w:sz w:val="20"/>
      <w:szCs w:val="20"/>
      <w:lang w:val="uk-UA" w:eastAsia="uk-UA"/>
    </w:rPr>
  </w:style>
  <w:style w:type="character" w:styleId="afe">
    <w:name w:val="Hyperlink"/>
    <w:basedOn w:val="a0"/>
    <w:uiPriority w:val="99"/>
    <w:unhideWhenUsed/>
    <w:rsid w:val="00715DB7"/>
    <w:rPr>
      <w:color w:val="0000FF"/>
      <w:u w:val="single"/>
    </w:rPr>
  </w:style>
  <w:style w:type="character" w:styleId="aff">
    <w:name w:val="Emphasis"/>
    <w:basedOn w:val="a0"/>
    <w:qFormat/>
    <w:rsid w:val="00715DB7"/>
    <w:rPr>
      <w:i/>
      <w:iCs/>
    </w:rPr>
  </w:style>
  <w:style w:type="paragraph" w:styleId="aff0">
    <w:name w:val="Subtitle"/>
    <w:basedOn w:val="a"/>
    <w:next w:val="a"/>
    <w:link w:val="aff1"/>
    <w:qFormat/>
    <w:rsid w:val="00715DB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f1">
    <w:name w:val="Подзаголовок Знак"/>
    <w:basedOn w:val="a0"/>
    <w:link w:val="aff0"/>
    <w:rsid w:val="00715DB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 w:eastAsia="uk-UA"/>
    </w:rPr>
  </w:style>
  <w:style w:type="paragraph" w:styleId="aff2">
    <w:name w:val="No Spacing"/>
    <w:uiPriority w:val="1"/>
    <w:qFormat/>
    <w:rsid w:val="00715D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715DB7"/>
  </w:style>
  <w:style w:type="paragraph" w:styleId="aff3">
    <w:name w:val="footnote text"/>
    <w:basedOn w:val="a"/>
    <w:link w:val="aff4"/>
    <w:uiPriority w:val="99"/>
    <w:semiHidden/>
    <w:unhideWhenUsed/>
    <w:rsid w:val="00715DB7"/>
    <w:rPr>
      <w:sz w:val="20"/>
      <w:szCs w:val="20"/>
    </w:rPr>
  </w:style>
  <w:style w:type="character" w:customStyle="1" w:styleId="aff4">
    <w:name w:val="Текст сноски Знак"/>
    <w:basedOn w:val="a0"/>
    <w:link w:val="aff3"/>
    <w:uiPriority w:val="99"/>
    <w:semiHidden/>
    <w:rsid w:val="00715DB7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customStyle="1" w:styleId="aff5">
    <w:name w:val="Текст в заданном формате"/>
    <w:basedOn w:val="a"/>
    <w:rsid w:val="00715DB7"/>
    <w:pPr>
      <w:widowControl w:val="0"/>
      <w:suppressAutoHyphens/>
    </w:pPr>
    <w:rPr>
      <w:rFonts w:ascii="Courier New" w:eastAsia="NSimSun" w:hAnsi="Courier New" w:cs="Courier New"/>
      <w:sz w:val="20"/>
      <w:szCs w:val="20"/>
      <w:lang w:val="ru-RU" w:eastAsia="hi-IN" w:bidi="hi-IN"/>
    </w:rPr>
  </w:style>
  <w:style w:type="paragraph" w:customStyle="1" w:styleId="aff6">
    <w:name w:val="Нормальный"/>
    <w:uiPriority w:val="99"/>
    <w:qFormat/>
    <w:rsid w:val="00715DB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7">
    <w:name w:val="footnote reference"/>
    <w:basedOn w:val="a0"/>
    <w:uiPriority w:val="99"/>
    <w:semiHidden/>
    <w:unhideWhenUsed/>
    <w:rsid w:val="00C036EF"/>
    <w:rPr>
      <w:vertAlign w:val="superscript"/>
    </w:rPr>
  </w:style>
  <w:style w:type="character" w:customStyle="1" w:styleId="translation-chunk">
    <w:name w:val="translation-chunk"/>
    <w:basedOn w:val="a0"/>
    <w:rsid w:val="00EE57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5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5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94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4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06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62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41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91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62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212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94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633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800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6822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13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2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91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97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63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142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568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333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778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2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90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86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45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40036-3836-4483-9990-544F231C4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Ланько</dc:creator>
  <cp:keywords/>
  <dc:description/>
  <cp:lastModifiedBy>Пользователь</cp:lastModifiedBy>
  <cp:revision>2</cp:revision>
  <cp:lastPrinted>2017-02-16T14:05:00Z</cp:lastPrinted>
  <dcterms:created xsi:type="dcterms:W3CDTF">2019-04-18T09:39:00Z</dcterms:created>
  <dcterms:modified xsi:type="dcterms:W3CDTF">2019-04-18T09:39:00Z</dcterms:modified>
</cp:coreProperties>
</file>