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715DB7" w:rsidRPr="00024FEF" w:rsidRDefault="00D06FE1" w:rsidP="0013032C">
      <w:pPr>
        <w:pStyle w:val="a3"/>
        <w:spacing w:before="0" w:beforeAutospacing="0" w:after="0" w:afterAutospacing="0"/>
        <w:ind w:left="5245"/>
        <w:contextualSpacing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024FEF">
        <w:rPr>
          <w:color w:val="000000" w:themeColor="text1"/>
          <w:sz w:val="28"/>
          <w:szCs w:val="28"/>
          <w:lang w:val="ru-RU"/>
        </w:rPr>
        <w:t xml:space="preserve">Приложение </w:t>
      </w:r>
      <w:r w:rsidR="00E566C8">
        <w:rPr>
          <w:color w:val="000000" w:themeColor="text1"/>
          <w:sz w:val="28"/>
          <w:szCs w:val="28"/>
          <w:lang w:val="ru-RU"/>
        </w:rPr>
        <w:t>7</w:t>
      </w:r>
    </w:p>
    <w:p w:rsidR="00A9416D" w:rsidRDefault="008F2D16" w:rsidP="0013032C">
      <w:pPr>
        <w:pStyle w:val="a3"/>
        <w:spacing w:before="0" w:beforeAutospacing="0" w:after="0" w:afterAutospacing="0"/>
        <w:ind w:left="5245"/>
        <w:rPr>
          <w:color w:val="000000" w:themeColor="text1"/>
          <w:sz w:val="28"/>
          <w:szCs w:val="28"/>
          <w:lang w:val="ru-RU"/>
        </w:rPr>
      </w:pPr>
      <w:r w:rsidRPr="00024FEF">
        <w:rPr>
          <w:color w:val="000000" w:themeColor="text1"/>
          <w:sz w:val="28"/>
          <w:szCs w:val="28"/>
          <w:lang w:val="ru-RU"/>
        </w:rPr>
        <w:t xml:space="preserve">к Правилам организации кассовой работы </w:t>
      </w:r>
      <w:r w:rsidR="005D1F40">
        <w:rPr>
          <w:color w:val="000000" w:themeColor="text1"/>
          <w:sz w:val="28"/>
          <w:szCs w:val="28"/>
          <w:lang w:val="ru-RU"/>
        </w:rPr>
        <w:t xml:space="preserve">в </w:t>
      </w:r>
      <w:r w:rsidR="00FA5860">
        <w:rPr>
          <w:color w:val="000000" w:themeColor="text1"/>
          <w:sz w:val="28"/>
          <w:szCs w:val="28"/>
          <w:lang w:val="ru-RU"/>
        </w:rPr>
        <w:t>банков</w:t>
      </w:r>
      <w:r w:rsidR="00E566C8">
        <w:rPr>
          <w:color w:val="000000" w:themeColor="text1"/>
          <w:sz w:val="28"/>
          <w:szCs w:val="28"/>
          <w:lang w:val="ru-RU"/>
        </w:rPr>
        <w:t>ски</w:t>
      </w:r>
      <w:r w:rsidR="005D1F40">
        <w:rPr>
          <w:color w:val="000000" w:themeColor="text1"/>
          <w:sz w:val="28"/>
          <w:szCs w:val="28"/>
          <w:lang w:val="ru-RU"/>
        </w:rPr>
        <w:t>х</w:t>
      </w:r>
      <w:r w:rsidR="00E566C8">
        <w:rPr>
          <w:color w:val="000000" w:themeColor="text1"/>
          <w:sz w:val="28"/>
          <w:szCs w:val="28"/>
          <w:lang w:val="ru-RU"/>
        </w:rPr>
        <w:t xml:space="preserve"> учреждения</w:t>
      </w:r>
      <w:r w:rsidR="005D1F40">
        <w:rPr>
          <w:color w:val="000000" w:themeColor="text1"/>
          <w:sz w:val="28"/>
          <w:szCs w:val="28"/>
          <w:lang w:val="ru-RU"/>
        </w:rPr>
        <w:t>х</w:t>
      </w:r>
      <w:r w:rsidR="00FA5860">
        <w:rPr>
          <w:color w:val="000000" w:themeColor="text1"/>
          <w:sz w:val="28"/>
          <w:szCs w:val="28"/>
          <w:lang w:val="ru-RU"/>
        </w:rPr>
        <w:t xml:space="preserve"> </w:t>
      </w:r>
      <w:del w:id="1" w:author="Ольга Лопухина" w:date="2019-03-11T17:08:00Z">
        <w:r w:rsidR="00FA5860" w:rsidDel="007378FE">
          <w:rPr>
            <w:color w:val="000000" w:themeColor="text1"/>
            <w:sz w:val="28"/>
            <w:szCs w:val="28"/>
            <w:lang w:val="ru-RU"/>
          </w:rPr>
          <w:delText>на территории</w:delText>
        </w:r>
        <w:r w:rsidRPr="00024FEF" w:rsidDel="007378FE">
          <w:rPr>
            <w:color w:val="000000" w:themeColor="text1"/>
            <w:sz w:val="28"/>
            <w:szCs w:val="28"/>
            <w:lang w:val="ru-RU"/>
          </w:rPr>
          <w:delText xml:space="preserve"> Донецкой Народной Республики </w:delText>
        </w:r>
      </w:del>
    </w:p>
    <w:p w:rsidR="00715DB7" w:rsidRPr="00024FEF" w:rsidRDefault="00CD2AEA" w:rsidP="0013032C">
      <w:pPr>
        <w:pStyle w:val="a3"/>
        <w:spacing w:before="0" w:beforeAutospacing="0" w:after="0" w:afterAutospacing="0"/>
        <w:ind w:left="5245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(пункт 1 раздела</w:t>
      </w:r>
      <w:r w:rsidR="00715DB7" w:rsidRPr="00024FEF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="00715DB7" w:rsidRPr="00024FEF">
        <w:rPr>
          <w:color w:val="000000" w:themeColor="text1"/>
          <w:sz w:val="32"/>
          <w:szCs w:val="32"/>
          <w:lang w:val="ru-RU" w:eastAsia="ru-RU"/>
        </w:rPr>
        <w:t>)</w:t>
      </w:r>
      <w:r w:rsidR="00715DB7" w:rsidRPr="00024FEF">
        <w:rPr>
          <w:b/>
          <w:color w:val="000000" w:themeColor="text1"/>
          <w:sz w:val="32"/>
          <w:szCs w:val="32"/>
          <w:lang w:val="ru-RU" w:eastAsia="ru-RU"/>
        </w:rPr>
        <w:t xml:space="preserve"> </w:t>
      </w:r>
      <w:r w:rsidR="008F2D16" w:rsidRPr="00024FEF">
        <w:rPr>
          <w:b/>
          <w:color w:val="000000" w:themeColor="text1"/>
          <w:sz w:val="32"/>
          <w:szCs w:val="32"/>
          <w:lang w:val="ru-RU" w:eastAsia="ru-RU"/>
        </w:rPr>
        <w:t xml:space="preserve"> </w:t>
      </w:r>
    </w:p>
    <w:p w:rsidR="00275B3F" w:rsidRDefault="00275B3F" w:rsidP="00275B3F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</w:p>
    <w:p w:rsidR="000A78D4" w:rsidRDefault="000A78D4" w:rsidP="000A78D4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  <w:r w:rsidRPr="00024FEF">
        <w:rPr>
          <w:color w:val="000000" w:themeColor="text1"/>
          <w:sz w:val="28"/>
          <w:szCs w:val="28"/>
          <w:lang w:val="ru-RU"/>
        </w:rPr>
        <w:t>Расходный кассовый ордер по внутрибанковским операциям</w:t>
      </w:r>
    </w:p>
    <w:p w:rsidR="000A78D4" w:rsidRDefault="000A78D4" w:rsidP="00275B3F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</w:p>
    <w:p w:rsidR="00492D26" w:rsidRPr="00024FEF" w:rsidRDefault="00492D26" w:rsidP="00275B3F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  <w:r w:rsidRPr="00024FEF">
        <w:rPr>
          <w:color w:val="000000" w:themeColor="text1"/>
          <w:sz w:val="28"/>
          <w:szCs w:val="28"/>
          <w:lang w:val="ru-RU"/>
        </w:rPr>
        <w:t xml:space="preserve">Расходный кассовый ордер </w:t>
      </w:r>
    </w:p>
    <w:p w:rsidR="00492D26" w:rsidRDefault="00492D26" w:rsidP="00275B3F">
      <w:pPr>
        <w:pStyle w:val="3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  <w:r w:rsidRPr="00024FEF">
        <w:rPr>
          <w:color w:val="000000" w:themeColor="text1"/>
          <w:sz w:val="28"/>
          <w:szCs w:val="28"/>
          <w:lang w:val="ru-RU"/>
        </w:rPr>
        <w:t xml:space="preserve">по внутрибанковским операциям </w:t>
      </w:r>
      <w:r w:rsidR="006237FF" w:rsidRPr="00024FEF">
        <w:rPr>
          <w:color w:val="000000" w:themeColor="text1"/>
          <w:sz w:val="28"/>
          <w:szCs w:val="28"/>
          <w:lang w:val="ru-RU"/>
        </w:rPr>
        <w:t>№</w:t>
      </w:r>
      <w:r w:rsidRPr="00024FEF">
        <w:rPr>
          <w:color w:val="000000" w:themeColor="text1"/>
          <w:sz w:val="28"/>
          <w:szCs w:val="28"/>
          <w:lang w:val="ru-RU"/>
        </w:rPr>
        <w:t xml:space="preserve"> _____</w:t>
      </w:r>
    </w:p>
    <w:tbl>
      <w:tblPr>
        <w:tblW w:w="10701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10701"/>
      </w:tblGrid>
      <w:tr w:rsidR="00275B3F" w:rsidRPr="009077D0" w:rsidTr="00275B3F">
        <w:trPr>
          <w:tblCellSpacing w:w="22" w:type="dxa"/>
          <w:jc w:val="center"/>
        </w:trPr>
        <w:tc>
          <w:tcPr>
            <w:tcW w:w="4959" w:type="pct"/>
          </w:tcPr>
          <w:p w:rsidR="00275B3F" w:rsidRPr="009077D0" w:rsidRDefault="00275B3F" w:rsidP="00584507">
            <w:pPr>
              <w:pStyle w:val="a3"/>
              <w:spacing w:before="0" w:beforeAutospacing="0" w:after="0" w:afterAutospacing="0"/>
              <w:ind w:left="437" w:right="794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____________________________________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="00B45662">
              <w:rPr>
                <w:color w:val="000000" w:themeColor="text1"/>
                <w:lang w:val="ru-RU"/>
              </w:rPr>
              <w:t xml:space="preserve">     </w:t>
            </w:r>
            <w:r w:rsidRPr="00B45662">
              <w:rPr>
                <w:color w:val="000000" w:themeColor="text1"/>
                <w:lang w:val="ru-RU"/>
              </w:rPr>
              <w:t>(дата осуществления  кассовой операции)</w:t>
            </w:r>
          </w:p>
          <w:p w:rsidR="00275B3F" w:rsidRPr="000A78D4" w:rsidRDefault="00275B3F" w:rsidP="00584507">
            <w:pPr>
              <w:pStyle w:val="a3"/>
              <w:spacing w:before="0" w:beforeAutospacing="0" w:after="0" w:afterAutospacing="0"/>
              <w:ind w:left="437" w:right="794"/>
              <w:rPr>
                <w:color w:val="000000" w:themeColor="text1"/>
                <w:lang w:val="ru-RU"/>
              </w:rPr>
            </w:pPr>
          </w:p>
          <w:p w:rsidR="00275B3F" w:rsidRPr="009077D0" w:rsidRDefault="00275B3F" w:rsidP="000A78D4">
            <w:pPr>
              <w:pStyle w:val="a3"/>
              <w:spacing w:before="0" w:beforeAutospacing="0" w:after="0" w:afterAutospacing="0"/>
              <w:ind w:left="437" w:right="794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__________________________________________________________________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  <w:t>                                     </w:t>
            </w:r>
            <w:r w:rsidRPr="00B45662">
              <w:rPr>
                <w:color w:val="000000" w:themeColor="text1"/>
                <w:lang w:val="ru-RU"/>
              </w:rPr>
              <w:t xml:space="preserve">(наименование </w:t>
            </w:r>
            <w:r w:rsidR="005D1F40" w:rsidRPr="00B45662">
              <w:rPr>
                <w:color w:val="000000" w:themeColor="text1"/>
                <w:lang w:val="ru-RU"/>
              </w:rPr>
              <w:t>б</w:t>
            </w:r>
            <w:r w:rsidRPr="00B45662">
              <w:rPr>
                <w:color w:val="000000" w:themeColor="text1"/>
                <w:lang w:val="ru-RU"/>
              </w:rPr>
              <w:t>анк</w:t>
            </w:r>
            <w:r w:rsidR="000A78D4" w:rsidRPr="00B45662">
              <w:rPr>
                <w:color w:val="000000" w:themeColor="text1"/>
                <w:lang w:val="ru-RU"/>
              </w:rPr>
              <w:t>овского учреждения</w:t>
            </w:r>
            <w:r w:rsidRPr="00B45662">
              <w:rPr>
                <w:color w:val="000000" w:themeColor="text1"/>
                <w:lang w:val="ru-RU"/>
              </w:rPr>
              <w:t>)</w:t>
            </w:r>
            <w:r w:rsidRPr="00B45662">
              <w:rPr>
                <w:color w:val="000000" w:themeColor="text1"/>
                <w:lang w:val="ru-RU"/>
              </w:rPr>
              <w:br/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П</w:t>
            </w:r>
            <w:r w:rsidR="008D3268">
              <w:rPr>
                <w:color w:val="000000" w:themeColor="text1"/>
                <w:sz w:val="28"/>
                <w:szCs w:val="28"/>
                <w:lang w:val="ru-RU"/>
              </w:rPr>
              <w:t>олучатель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________________________________________________________</w:t>
            </w:r>
          </w:p>
        </w:tc>
      </w:tr>
    </w:tbl>
    <w:p w:rsidR="00275B3F" w:rsidRPr="009077D0" w:rsidRDefault="00275B3F" w:rsidP="00275B3F">
      <w:pPr>
        <w:rPr>
          <w:color w:val="000000" w:themeColor="text1"/>
          <w:sz w:val="20"/>
          <w:szCs w:val="20"/>
          <w:lang w:val="ru-RU"/>
        </w:rPr>
      </w:pPr>
    </w:p>
    <w:tbl>
      <w:tblPr>
        <w:tblW w:w="9813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1895"/>
        <w:gridCol w:w="1485"/>
        <w:gridCol w:w="2809"/>
        <w:gridCol w:w="1893"/>
        <w:gridCol w:w="1731"/>
      </w:tblGrid>
      <w:tr w:rsidR="00275B3F" w:rsidRPr="009077D0" w:rsidTr="00584507">
        <w:trPr>
          <w:tblCellSpacing w:w="22" w:type="dxa"/>
          <w:jc w:val="center"/>
        </w:trPr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Наименование валюты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  <w:t> </w:t>
            </w:r>
          </w:p>
          <w:p w:rsidR="00B45662" w:rsidRDefault="00275B3F" w:rsidP="00B45662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      Дебет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  <w:t xml:space="preserve">    </w:t>
            </w:r>
            <w:r w:rsidR="00B45662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p w:rsidR="00275B3F" w:rsidRPr="009077D0" w:rsidRDefault="00B45662" w:rsidP="00B45662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 xml:space="preserve">     </w:t>
            </w:r>
            <w:r w:rsidR="00275B3F"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 Кредит 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№ счета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Сумма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Эквивалент </w:t>
            </w:r>
            <w:r w:rsidR="000A78D4" w:rsidRPr="009077D0">
              <w:rPr>
                <w:color w:val="000000" w:themeColor="text1"/>
                <w:sz w:val="28"/>
                <w:szCs w:val="28"/>
                <w:lang w:val="ru-RU"/>
              </w:rPr>
              <w:t>в российских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рублях</w:t>
            </w:r>
          </w:p>
        </w:tc>
      </w:tr>
      <w:tr w:rsidR="00275B3F" w:rsidRPr="009077D0" w:rsidTr="00584507">
        <w:trPr>
          <w:trHeight w:val="568"/>
          <w:tblCellSpacing w:w="22" w:type="dxa"/>
          <w:jc w:val="center"/>
        </w:trPr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3F" w:rsidRPr="009077D0" w:rsidRDefault="00275B3F" w:rsidP="00584507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  <w:tr w:rsidR="00275B3F" w:rsidRPr="009077D0" w:rsidTr="000A78D4">
        <w:trPr>
          <w:trHeight w:val="845"/>
          <w:tblCellSpacing w:w="22" w:type="dxa"/>
          <w:jc w:val="center"/>
        </w:trPr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3F" w:rsidRPr="009077D0" w:rsidRDefault="00275B3F" w:rsidP="00584507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  <w:tr w:rsidR="00275B3F" w:rsidRPr="009077D0" w:rsidTr="000A78D4">
        <w:trPr>
          <w:trHeight w:val="110"/>
          <w:tblCellSpacing w:w="22" w:type="dxa"/>
          <w:jc w:val="center"/>
        </w:trPr>
        <w:tc>
          <w:tcPr>
            <w:tcW w:w="30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Общая сумма (цифрами)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3F" w:rsidRPr="009077D0" w:rsidRDefault="00275B3F" w:rsidP="00584507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</w:tr>
    </w:tbl>
    <w:p w:rsidR="00275B3F" w:rsidRPr="009077D0" w:rsidRDefault="00275B3F" w:rsidP="00275B3F">
      <w:pPr>
        <w:rPr>
          <w:color w:val="000000" w:themeColor="text1"/>
          <w:sz w:val="20"/>
          <w:szCs w:val="20"/>
          <w:lang w:val="ru-RU"/>
        </w:rPr>
      </w:pPr>
    </w:p>
    <w:tbl>
      <w:tblPr>
        <w:tblW w:w="9929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929"/>
      </w:tblGrid>
      <w:tr w:rsidR="00275B3F" w:rsidRPr="009077D0" w:rsidTr="00584507">
        <w:trPr>
          <w:tblCellSpacing w:w="22" w:type="dxa"/>
          <w:jc w:val="center"/>
        </w:trPr>
        <w:tc>
          <w:tcPr>
            <w:tcW w:w="4956" w:type="pct"/>
          </w:tcPr>
          <w:p w:rsidR="00275B3F" w:rsidRPr="009077D0" w:rsidRDefault="00275B3F" w:rsidP="00584507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Общая сумма _________________________________________________________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  <w:t>                         </w:t>
            </w:r>
            <w:r w:rsidRPr="009077D0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                                                          </w:t>
            </w:r>
            <w:r w:rsidRPr="00B45662">
              <w:rPr>
                <w:color w:val="000000" w:themeColor="text1"/>
                <w:lang w:val="ru-RU"/>
              </w:rPr>
              <w:t>(прописью)</w:t>
            </w:r>
          </w:p>
          <w:p w:rsidR="00275B3F" w:rsidRPr="009077D0" w:rsidRDefault="00275B3F" w:rsidP="00584507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Назначение платежа ___________________________________________________</w:t>
            </w:r>
          </w:p>
          <w:p w:rsidR="00275B3F" w:rsidRPr="000A78D4" w:rsidRDefault="00275B3F" w:rsidP="00584507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lang w:val="ru-RU"/>
              </w:rPr>
            </w:pPr>
          </w:p>
          <w:p w:rsidR="00275B3F" w:rsidRPr="009077D0" w:rsidRDefault="00275B3F" w:rsidP="00584507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Основание _________________________________________________________</w:t>
            </w:r>
          </w:p>
          <w:p w:rsidR="00275B3F" w:rsidRPr="000A78D4" w:rsidRDefault="00275B3F" w:rsidP="00584507">
            <w:pPr>
              <w:pStyle w:val="a3"/>
              <w:spacing w:before="0" w:beforeAutospacing="0" w:after="0" w:afterAutospacing="0"/>
              <w:rPr>
                <w:color w:val="000000" w:themeColor="text1"/>
                <w:lang w:val="ru-RU"/>
              </w:rPr>
            </w:pPr>
          </w:p>
          <w:p w:rsidR="00275B3F" w:rsidRPr="009077D0" w:rsidRDefault="00275B3F" w:rsidP="00584507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Предъявленный документ _______________________ № ____________________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br/>
              <w:t xml:space="preserve">                                        </w:t>
            </w:r>
            <w:r w:rsidR="00B45662">
              <w:rPr>
                <w:color w:val="000000" w:themeColor="text1"/>
                <w:sz w:val="28"/>
                <w:szCs w:val="28"/>
                <w:lang w:val="ru-RU"/>
              </w:rPr>
              <w:t xml:space="preserve">        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B45662">
              <w:rPr>
                <w:color w:val="000000" w:themeColor="text1"/>
                <w:lang w:val="ru-RU"/>
              </w:rPr>
              <w:t>(удостоверение/паспорт или документ, его заменяющий)</w:t>
            </w:r>
          </w:p>
        </w:tc>
      </w:tr>
    </w:tbl>
    <w:p w:rsidR="00275B3F" w:rsidRPr="00CF16A8" w:rsidRDefault="00275B3F" w:rsidP="00275B3F">
      <w:pPr>
        <w:rPr>
          <w:color w:val="000000" w:themeColor="text1"/>
          <w:sz w:val="20"/>
          <w:szCs w:val="20"/>
          <w:lang w:val="en-US"/>
        </w:rPr>
      </w:pPr>
      <w:r w:rsidRPr="009077D0">
        <w:rPr>
          <w:color w:val="000000" w:themeColor="text1"/>
          <w:sz w:val="20"/>
          <w:szCs w:val="20"/>
          <w:lang w:val="ru-RU"/>
        </w:rPr>
        <w:t>_______________________________________________________________________________________</w:t>
      </w:r>
      <w:r>
        <w:rPr>
          <w:color w:val="000000" w:themeColor="text1"/>
          <w:sz w:val="20"/>
          <w:szCs w:val="20"/>
          <w:lang w:val="ru-RU"/>
        </w:rPr>
        <w:t>_____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5250"/>
        <w:gridCol w:w="5250"/>
      </w:tblGrid>
      <w:tr w:rsidR="00275B3F" w:rsidRPr="009077D0" w:rsidTr="00584507">
        <w:trPr>
          <w:tblCellSpacing w:w="22" w:type="dxa"/>
          <w:jc w:val="center"/>
        </w:trPr>
        <w:tc>
          <w:tcPr>
            <w:tcW w:w="2500" w:type="pct"/>
          </w:tcPr>
          <w:p w:rsidR="00275B3F" w:rsidRPr="009077D0" w:rsidRDefault="00275B3F" w:rsidP="008D3268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Подпись п</w:t>
            </w:r>
            <w:r w:rsidR="008D3268">
              <w:rPr>
                <w:color w:val="000000" w:themeColor="text1"/>
                <w:sz w:val="28"/>
                <w:szCs w:val="28"/>
                <w:lang w:val="ru-RU"/>
              </w:rPr>
              <w:t>олучателя</w:t>
            </w:r>
          </w:p>
        </w:tc>
        <w:tc>
          <w:tcPr>
            <w:tcW w:w="2500" w:type="pct"/>
          </w:tcPr>
          <w:p w:rsidR="00275B3F" w:rsidRDefault="00275B3F" w:rsidP="000A78D4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 xml:space="preserve">Подписи </w:t>
            </w:r>
            <w:r w:rsidR="005D1F40">
              <w:rPr>
                <w:color w:val="000000" w:themeColor="text1"/>
                <w:sz w:val="28"/>
                <w:szCs w:val="28"/>
                <w:lang w:val="ru-RU"/>
              </w:rPr>
              <w:t>б</w:t>
            </w:r>
            <w:r w:rsidRPr="009077D0">
              <w:rPr>
                <w:color w:val="000000" w:themeColor="text1"/>
                <w:sz w:val="28"/>
                <w:szCs w:val="28"/>
                <w:lang w:val="ru-RU"/>
              </w:rPr>
              <w:t>анк</w:t>
            </w:r>
            <w:r w:rsidR="000A78D4">
              <w:rPr>
                <w:color w:val="000000" w:themeColor="text1"/>
                <w:sz w:val="28"/>
                <w:szCs w:val="28"/>
                <w:lang w:val="ru-RU"/>
              </w:rPr>
              <w:t>овского</w:t>
            </w:r>
          </w:p>
          <w:p w:rsidR="000A78D4" w:rsidRPr="009077D0" w:rsidRDefault="000A78D4" w:rsidP="000A78D4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учреждения</w:t>
            </w:r>
          </w:p>
        </w:tc>
      </w:tr>
      <w:tr w:rsidR="00275B3F" w:rsidRPr="009077D0" w:rsidTr="00584507">
        <w:trPr>
          <w:tblCellSpacing w:w="22" w:type="dxa"/>
          <w:jc w:val="center"/>
        </w:trPr>
        <w:tc>
          <w:tcPr>
            <w:tcW w:w="2500" w:type="pct"/>
          </w:tcPr>
          <w:p w:rsidR="00275B3F" w:rsidRPr="000A78D4" w:rsidRDefault="00275B3F" w:rsidP="000A78D4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lang w:val="ru-RU"/>
              </w:rPr>
            </w:pPr>
            <w:r w:rsidRPr="000A78D4">
              <w:rPr>
                <w:color w:val="000000" w:themeColor="text1"/>
                <w:lang w:val="ru-RU"/>
              </w:rPr>
              <w:t>_____________________________</w:t>
            </w:r>
          </w:p>
        </w:tc>
        <w:tc>
          <w:tcPr>
            <w:tcW w:w="2500" w:type="pct"/>
          </w:tcPr>
          <w:p w:rsidR="00275B3F" w:rsidRPr="000A78D4" w:rsidRDefault="00275B3F" w:rsidP="000A78D4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lang w:val="ru-RU"/>
              </w:rPr>
            </w:pPr>
            <w:r w:rsidRPr="000A78D4">
              <w:rPr>
                <w:color w:val="000000" w:themeColor="text1"/>
                <w:lang w:val="ru-RU"/>
              </w:rPr>
              <w:t>_____________________________</w:t>
            </w:r>
          </w:p>
        </w:tc>
      </w:tr>
    </w:tbl>
    <w:p w:rsidR="00275B3F" w:rsidRDefault="00275B3F" w:rsidP="000A78D4">
      <w:pPr>
        <w:jc w:val="both"/>
        <w:rPr>
          <w:color w:val="000000" w:themeColor="text1"/>
          <w:sz w:val="28"/>
          <w:szCs w:val="28"/>
          <w:lang w:val="ru-RU"/>
        </w:rPr>
      </w:pPr>
      <w:bookmarkStart w:id="2" w:name="dst100803"/>
      <w:bookmarkEnd w:id="2"/>
    </w:p>
    <w:p w:rsidR="00275B3F" w:rsidRDefault="00275B3F" w:rsidP="00275B3F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Первый заместитель </w:t>
      </w:r>
    </w:p>
    <w:p w:rsidR="00194F15" w:rsidRPr="002054D8" w:rsidRDefault="00275B3F" w:rsidP="00275B3F">
      <w:pPr>
        <w:tabs>
          <w:tab w:val="left" w:pos="7088"/>
        </w:tabs>
        <w:rPr>
          <w:color w:val="000000" w:themeColor="text1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Председателя                                                                            </w:t>
      </w:r>
      <w:r>
        <w:rPr>
          <w:b/>
          <w:sz w:val="28"/>
          <w:szCs w:val="28"/>
          <w:lang w:val="ru-RU"/>
        </w:rPr>
        <w:t>Ю.А.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ru-RU"/>
        </w:rPr>
        <w:t>Дмитренко</w:t>
      </w:r>
    </w:p>
    <w:sectPr w:rsidR="00194F15" w:rsidRPr="002054D8" w:rsidSect="000A78D4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4C7" w:rsidRDefault="00C474C7">
      <w:r>
        <w:separator/>
      </w:r>
    </w:p>
  </w:endnote>
  <w:endnote w:type="continuationSeparator" w:id="0">
    <w:p w:rsidR="00C474C7" w:rsidRDefault="00C47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4C7" w:rsidRDefault="00C474C7">
      <w:r>
        <w:separator/>
      </w:r>
    </w:p>
  </w:footnote>
  <w:footnote w:type="continuationSeparator" w:id="0">
    <w:p w:rsidR="00C474C7" w:rsidRDefault="00C47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5365155"/>
      <w:docPartObj>
        <w:docPartGallery w:val="Page Numbers (Top of Page)"/>
        <w:docPartUnique/>
      </w:docPartObj>
    </w:sdtPr>
    <w:sdtEndPr/>
    <w:sdtContent>
      <w:p w:rsidR="00372A20" w:rsidRPr="00EB49A0" w:rsidRDefault="00372A20">
        <w:pPr>
          <w:pStyle w:val="ac"/>
          <w:jc w:val="center"/>
        </w:pPr>
        <w:r w:rsidRPr="00EB49A0">
          <w:fldChar w:fldCharType="begin"/>
        </w:r>
        <w:r w:rsidRPr="00EB49A0">
          <w:instrText>PAGE   \* MERGEFORMAT</w:instrText>
        </w:r>
        <w:r w:rsidRPr="00EB49A0">
          <w:fldChar w:fldCharType="separate"/>
        </w:r>
        <w:r w:rsidR="000A78D4" w:rsidRPr="000A78D4">
          <w:rPr>
            <w:noProof/>
            <w:lang w:val="ru-RU"/>
          </w:rPr>
          <w:t>2</w:t>
        </w:r>
        <w:r w:rsidRPr="00EB49A0">
          <w:fldChar w:fldCharType="end"/>
        </w:r>
      </w:p>
    </w:sdtContent>
  </w:sdt>
  <w:p w:rsidR="00372A20" w:rsidRDefault="00372A2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472F"/>
    <w:multiLevelType w:val="hybridMultilevel"/>
    <w:tmpl w:val="100AD64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D411EB"/>
    <w:multiLevelType w:val="hybridMultilevel"/>
    <w:tmpl w:val="66648C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749C8"/>
    <w:multiLevelType w:val="hybridMultilevel"/>
    <w:tmpl w:val="6FAEEAB8"/>
    <w:lvl w:ilvl="0" w:tplc="E6D0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Ольга Лопухина">
    <w15:presenceInfo w15:providerId="AD" w15:userId="S-1-5-21-785739099-226847334-2684704275-11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B7"/>
    <w:rsid w:val="00000EDC"/>
    <w:rsid w:val="00001F5F"/>
    <w:rsid w:val="000029CB"/>
    <w:rsid w:val="00002A94"/>
    <w:rsid w:val="00003943"/>
    <w:rsid w:val="00003CD6"/>
    <w:rsid w:val="000054AC"/>
    <w:rsid w:val="00006094"/>
    <w:rsid w:val="00006B17"/>
    <w:rsid w:val="00007333"/>
    <w:rsid w:val="000073EF"/>
    <w:rsid w:val="0001006D"/>
    <w:rsid w:val="00014D51"/>
    <w:rsid w:val="00015ABF"/>
    <w:rsid w:val="000168EE"/>
    <w:rsid w:val="000174C4"/>
    <w:rsid w:val="00024FEF"/>
    <w:rsid w:val="00025958"/>
    <w:rsid w:val="000337B8"/>
    <w:rsid w:val="00037CAB"/>
    <w:rsid w:val="00042413"/>
    <w:rsid w:val="0004625E"/>
    <w:rsid w:val="00050215"/>
    <w:rsid w:val="000542F6"/>
    <w:rsid w:val="00054DCE"/>
    <w:rsid w:val="000554FB"/>
    <w:rsid w:val="000569EB"/>
    <w:rsid w:val="00056BB4"/>
    <w:rsid w:val="000579B3"/>
    <w:rsid w:val="00060545"/>
    <w:rsid w:val="000605E9"/>
    <w:rsid w:val="00062E0E"/>
    <w:rsid w:val="0007056B"/>
    <w:rsid w:val="00073721"/>
    <w:rsid w:val="000777A1"/>
    <w:rsid w:val="00081F12"/>
    <w:rsid w:val="000829C2"/>
    <w:rsid w:val="00085233"/>
    <w:rsid w:val="000853B5"/>
    <w:rsid w:val="000902C3"/>
    <w:rsid w:val="000914DE"/>
    <w:rsid w:val="00092B47"/>
    <w:rsid w:val="00093013"/>
    <w:rsid w:val="00094479"/>
    <w:rsid w:val="00094C2C"/>
    <w:rsid w:val="00096CBA"/>
    <w:rsid w:val="000A15BC"/>
    <w:rsid w:val="000A2562"/>
    <w:rsid w:val="000A267E"/>
    <w:rsid w:val="000A4EA8"/>
    <w:rsid w:val="000A57F2"/>
    <w:rsid w:val="000A6A94"/>
    <w:rsid w:val="000A7427"/>
    <w:rsid w:val="000A78D4"/>
    <w:rsid w:val="000B06AF"/>
    <w:rsid w:val="000B1732"/>
    <w:rsid w:val="000B31E6"/>
    <w:rsid w:val="000B41F3"/>
    <w:rsid w:val="000B45D4"/>
    <w:rsid w:val="000B7A1F"/>
    <w:rsid w:val="000C24AE"/>
    <w:rsid w:val="000C7141"/>
    <w:rsid w:val="000C7CD2"/>
    <w:rsid w:val="000D1510"/>
    <w:rsid w:val="000D1A2F"/>
    <w:rsid w:val="000D442A"/>
    <w:rsid w:val="000E26B4"/>
    <w:rsid w:val="000E66A0"/>
    <w:rsid w:val="000E7679"/>
    <w:rsid w:val="000F1716"/>
    <w:rsid w:val="000F308A"/>
    <w:rsid w:val="000F5290"/>
    <w:rsid w:val="000F5EFF"/>
    <w:rsid w:val="00101B2E"/>
    <w:rsid w:val="00102163"/>
    <w:rsid w:val="00104065"/>
    <w:rsid w:val="00105F71"/>
    <w:rsid w:val="001136A3"/>
    <w:rsid w:val="00113A67"/>
    <w:rsid w:val="00114762"/>
    <w:rsid w:val="00117368"/>
    <w:rsid w:val="00123280"/>
    <w:rsid w:val="00124B7D"/>
    <w:rsid w:val="0012595C"/>
    <w:rsid w:val="0013032C"/>
    <w:rsid w:val="00130345"/>
    <w:rsid w:val="00131251"/>
    <w:rsid w:val="001312C4"/>
    <w:rsid w:val="00135D94"/>
    <w:rsid w:val="001361E3"/>
    <w:rsid w:val="001372EE"/>
    <w:rsid w:val="001417E0"/>
    <w:rsid w:val="00143626"/>
    <w:rsid w:val="00144384"/>
    <w:rsid w:val="00147F47"/>
    <w:rsid w:val="00161049"/>
    <w:rsid w:val="00162135"/>
    <w:rsid w:val="00165658"/>
    <w:rsid w:val="00165DA4"/>
    <w:rsid w:val="001678B3"/>
    <w:rsid w:val="00171236"/>
    <w:rsid w:val="0018065D"/>
    <w:rsid w:val="00181383"/>
    <w:rsid w:val="00182280"/>
    <w:rsid w:val="00182CB3"/>
    <w:rsid w:val="00183B85"/>
    <w:rsid w:val="00187BA4"/>
    <w:rsid w:val="00187DA4"/>
    <w:rsid w:val="00193DA1"/>
    <w:rsid w:val="00194108"/>
    <w:rsid w:val="00194F15"/>
    <w:rsid w:val="001A0A84"/>
    <w:rsid w:val="001A120E"/>
    <w:rsid w:val="001B19E9"/>
    <w:rsid w:val="001B23B7"/>
    <w:rsid w:val="001B3251"/>
    <w:rsid w:val="001B54DF"/>
    <w:rsid w:val="001B72D1"/>
    <w:rsid w:val="001B7687"/>
    <w:rsid w:val="001C39B2"/>
    <w:rsid w:val="001C4375"/>
    <w:rsid w:val="001C4782"/>
    <w:rsid w:val="001C532A"/>
    <w:rsid w:val="001C64A2"/>
    <w:rsid w:val="001D0F8D"/>
    <w:rsid w:val="001D1A0F"/>
    <w:rsid w:val="001D1D93"/>
    <w:rsid w:val="001D2684"/>
    <w:rsid w:val="001D38F1"/>
    <w:rsid w:val="001D3BC3"/>
    <w:rsid w:val="001D54BE"/>
    <w:rsid w:val="001D63A8"/>
    <w:rsid w:val="001D6F4F"/>
    <w:rsid w:val="001D7616"/>
    <w:rsid w:val="001E0AEA"/>
    <w:rsid w:val="001E36B3"/>
    <w:rsid w:val="001E3DBB"/>
    <w:rsid w:val="001E6691"/>
    <w:rsid w:val="001E6990"/>
    <w:rsid w:val="001E7ABE"/>
    <w:rsid w:val="001F65B8"/>
    <w:rsid w:val="0020114D"/>
    <w:rsid w:val="00201B35"/>
    <w:rsid w:val="00203556"/>
    <w:rsid w:val="00204D40"/>
    <w:rsid w:val="002054D8"/>
    <w:rsid w:val="00206B21"/>
    <w:rsid w:val="002077A4"/>
    <w:rsid w:val="0021006C"/>
    <w:rsid w:val="00211B81"/>
    <w:rsid w:val="00212D16"/>
    <w:rsid w:val="0021411E"/>
    <w:rsid w:val="00217734"/>
    <w:rsid w:val="00222D36"/>
    <w:rsid w:val="00223AFA"/>
    <w:rsid w:val="002255CE"/>
    <w:rsid w:val="00226572"/>
    <w:rsid w:val="002273E8"/>
    <w:rsid w:val="00230151"/>
    <w:rsid w:val="00234B9C"/>
    <w:rsid w:val="00235892"/>
    <w:rsid w:val="00236D0A"/>
    <w:rsid w:val="002432A6"/>
    <w:rsid w:val="00243884"/>
    <w:rsid w:val="002455A7"/>
    <w:rsid w:val="0024741D"/>
    <w:rsid w:val="00251CBC"/>
    <w:rsid w:val="0025350B"/>
    <w:rsid w:val="00254766"/>
    <w:rsid w:val="002552AF"/>
    <w:rsid w:val="00264553"/>
    <w:rsid w:val="00265DBF"/>
    <w:rsid w:val="002662F5"/>
    <w:rsid w:val="00271B21"/>
    <w:rsid w:val="00271EAC"/>
    <w:rsid w:val="00272A1A"/>
    <w:rsid w:val="0027433B"/>
    <w:rsid w:val="00274974"/>
    <w:rsid w:val="002749A0"/>
    <w:rsid w:val="00275B3F"/>
    <w:rsid w:val="00280777"/>
    <w:rsid w:val="00281262"/>
    <w:rsid w:val="00281429"/>
    <w:rsid w:val="002840FB"/>
    <w:rsid w:val="00290853"/>
    <w:rsid w:val="00290DD2"/>
    <w:rsid w:val="0029285A"/>
    <w:rsid w:val="002A01A1"/>
    <w:rsid w:val="002A23B7"/>
    <w:rsid w:val="002A3923"/>
    <w:rsid w:val="002B0DCE"/>
    <w:rsid w:val="002B36B4"/>
    <w:rsid w:val="002B6690"/>
    <w:rsid w:val="002C46AF"/>
    <w:rsid w:val="002C59C0"/>
    <w:rsid w:val="002C5AA7"/>
    <w:rsid w:val="002D0634"/>
    <w:rsid w:val="002D0E42"/>
    <w:rsid w:val="002D14C2"/>
    <w:rsid w:val="002D56FE"/>
    <w:rsid w:val="002D5DC7"/>
    <w:rsid w:val="002E2B81"/>
    <w:rsid w:val="002E5874"/>
    <w:rsid w:val="002E7E6B"/>
    <w:rsid w:val="002F4214"/>
    <w:rsid w:val="002F5315"/>
    <w:rsid w:val="002F6427"/>
    <w:rsid w:val="0030165D"/>
    <w:rsid w:val="0030282D"/>
    <w:rsid w:val="00307411"/>
    <w:rsid w:val="00307E92"/>
    <w:rsid w:val="003153D4"/>
    <w:rsid w:val="003202D6"/>
    <w:rsid w:val="0032289B"/>
    <w:rsid w:val="003242E6"/>
    <w:rsid w:val="00325C9F"/>
    <w:rsid w:val="0032689C"/>
    <w:rsid w:val="003342BD"/>
    <w:rsid w:val="003349DC"/>
    <w:rsid w:val="0034119B"/>
    <w:rsid w:val="00341A2B"/>
    <w:rsid w:val="00344032"/>
    <w:rsid w:val="0034458B"/>
    <w:rsid w:val="00344D46"/>
    <w:rsid w:val="00353D7C"/>
    <w:rsid w:val="0035757F"/>
    <w:rsid w:val="00363534"/>
    <w:rsid w:val="003637F6"/>
    <w:rsid w:val="003676E8"/>
    <w:rsid w:val="00367DF4"/>
    <w:rsid w:val="00372A20"/>
    <w:rsid w:val="00382930"/>
    <w:rsid w:val="00384E40"/>
    <w:rsid w:val="00385750"/>
    <w:rsid w:val="003874E6"/>
    <w:rsid w:val="00392539"/>
    <w:rsid w:val="00394EB1"/>
    <w:rsid w:val="00397DA9"/>
    <w:rsid w:val="00397DE3"/>
    <w:rsid w:val="003A0B8A"/>
    <w:rsid w:val="003A3307"/>
    <w:rsid w:val="003A4462"/>
    <w:rsid w:val="003B042C"/>
    <w:rsid w:val="003B189C"/>
    <w:rsid w:val="003C1216"/>
    <w:rsid w:val="003C5C6F"/>
    <w:rsid w:val="003D11E2"/>
    <w:rsid w:val="003D1B28"/>
    <w:rsid w:val="003D1DC3"/>
    <w:rsid w:val="003D2542"/>
    <w:rsid w:val="003D27F3"/>
    <w:rsid w:val="003D2D51"/>
    <w:rsid w:val="003D3FFF"/>
    <w:rsid w:val="003D641D"/>
    <w:rsid w:val="003E034A"/>
    <w:rsid w:val="003F1C33"/>
    <w:rsid w:val="003F3B0A"/>
    <w:rsid w:val="003F4238"/>
    <w:rsid w:val="003F49AD"/>
    <w:rsid w:val="003F5D47"/>
    <w:rsid w:val="003F6176"/>
    <w:rsid w:val="003F7CA9"/>
    <w:rsid w:val="00401685"/>
    <w:rsid w:val="0040432B"/>
    <w:rsid w:val="00405B6C"/>
    <w:rsid w:val="00410714"/>
    <w:rsid w:val="00411FC5"/>
    <w:rsid w:val="004135AA"/>
    <w:rsid w:val="00416BEF"/>
    <w:rsid w:val="00420327"/>
    <w:rsid w:val="00420A0E"/>
    <w:rsid w:val="00424041"/>
    <w:rsid w:val="00430CFF"/>
    <w:rsid w:val="00435D5F"/>
    <w:rsid w:val="00436084"/>
    <w:rsid w:val="00437DB6"/>
    <w:rsid w:val="00440952"/>
    <w:rsid w:val="00441D0D"/>
    <w:rsid w:val="004437B7"/>
    <w:rsid w:val="00444728"/>
    <w:rsid w:val="00444935"/>
    <w:rsid w:val="00445261"/>
    <w:rsid w:val="00451FC6"/>
    <w:rsid w:val="00456D21"/>
    <w:rsid w:val="004574D0"/>
    <w:rsid w:val="00464F50"/>
    <w:rsid w:val="00465A81"/>
    <w:rsid w:val="00465DFA"/>
    <w:rsid w:val="0046779C"/>
    <w:rsid w:val="0047289A"/>
    <w:rsid w:val="00472DAA"/>
    <w:rsid w:val="00473AA0"/>
    <w:rsid w:val="00473F9A"/>
    <w:rsid w:val="00476605"/>
    <w:rsid w:val="00485367"/>
    <w:rsid w:val="00490674"/>
    <w:rsid w:val="00490E77"/>
    <w:rsid w:val="00492D26"/>
    <w:rsid w:val="00496CA4"/>
    <w:rsid w:val="004A16C6"/>
    <w:rsid w:val="004A22BD"/>
    <w:rsid w:val="004A6E62"/>
    <w:rsid w:val="004A7693"/>
    <w:rsid w:val="004B41D3"/>
    <w:rsid w:val="004B5463"/>
    <w:rsid w:val="004B59F4"/>
    <w:rsid w:val="004C21E0"/>
    <w:rsid w:val="004C280E"/>
    <w:rsid w:val="004C7EF4"/>
    <w:rsid w:val="004D31AE"/>
    <w:rsid w:val="004D33B3"/>
    <w:rsid w:val="004D5BA9"/>
    <w:rsid w:val="004D6B15"/>
    <w:rsid w:val="004E1472"/>
    <w:rsid w:val="004E3831"/>
    <w:rsid w:val="004E5CCB"/>
    <w:rsid w:val="004E66B6"/>
    <w:rsid w:val="004E6A64"/>
    <w:rsid w:val="004F09B9"/>
    <w:rsid w:val="004F367F"/>
    <w:rsid w:val="004F721E"/>
    <w:rsid w:val="0050139C"/>
    <w:rsid w:val="00502827"/>
    <w:rsid w:val="00503077"/>
    <w:rsid w:val="00506E6D"/>
    <w:rsid w:val="00510E5C"/>
    <w:rsid w:val="005124E9"/>
    <w:rsid w:val="00513BB9"/>
    <w:rsid w:val="005145AE"/>
    <w:rsid w:val="005174E1"/>
    <w:rsid w:val="00517BC6"/>
    <w:rsid w:val="00524094"/>
    <w:rsid w:val="00524EE9"/>
    <w:rsid w:val="00527BB2"/>
    <w:rsid w:val="00527FB5"/>
    <w:rsid w:val="00530971"/>
    <w:rsid w:val="00530CC8"/>
    <w:rsid w:val="00534B99"/>
    <w:rsid w:val="0053635A"/>
    <w:rsid w:val="00536A61"/>
    <w:rsid w:val="00537C71"/>
    <w:rsid w:val="00545865"/>
    <w:rsid w:val="0055024D"/>
    <w:rsid w:val="00551448"/>
    <w:rsid w:val="00551E20"/>
    <w:rsid w:val="00557B6E"/>
    <w:rsid w:val="00561857"/>
    <w:rsid w:val="00562B2E"/>
    <w:rsid w:val="005652CC"/>
    <w:rsid w:val="00566347"/>
    <w:rsid w:val="00567B88"/>
    <w:rsid w:val="00567D7A"/>
    <w:rsid w:val="00570424"/>
    <w:rsid w:val="005742BF"/>
    <w:rsid w:val="00574D5F"/>
    <w:rsid w:val="00575BF4"/>
    <w:rsid w:val="00580CDA"/>
    <w:rsid w:val="0058100C"/>
    <w:rsid w:val="0058155D"/>
    <w:rsid w:val="00582D95"/>
    <w:rsid w:val="005832D0"/>
    <w:rsid w:val="005841A3"/>
    <w:rsid w:val="0058563A"/>
    <w:rsid w:val="00587A36"/>
    <w:rsid w:val="00587F32"/>
    <w:rsid w:val="00590455"/>
    <w:rsid w:val="00590D23"/>
    <w:rsid w:val="00592559"/>
    <w:rsid w:val="00594DE0"/>
    <w:rsid w:val="005955BD"/>
    <w:rsid w:val="005974F9"/>
    <w:rsid w:val="005A28A7"/>
    <w:rsid w:val="005A4979"/>
    <w:rsid w:val="005A55E2"/>
    <w:rsid w:val="005A7389"/>
    <w:rsid w:val="005B0463"/>
    <w:rsid w:val="005B40B2"/>
    <w:rsid w:val="005B4B56"/>
    <w:rsid w:val="005B7D40"/>
    <w:rsid w:val="005C1DE6"/>
    <w:rsid w:val="005C344B"/>
    <w:rsid w:val="005C6742"/>
    <w:rsid w:val="005D1F40"/>
    <w:rsid w:val="005D36C8"/>
    <w:rsid w:val="005D69F7"/>
    <w:rsid w:val="005E0B6A"/>
    <w:rsid w:val="005E2407"/>
    <w:rsid w:val="005E2E0C"/>
    <w:rsid w:val="005E55D9"/>
    <w:rsid w:val="005E5E94"/>
    <w:rsid w:val="005E6026"/>
    <w:rsid w:val="005E6EBC"/>
    <w:rsid w:val="005E6F57"/>
    <w:rsid w:val="005F0A28"/>
    <w:rsid w:val="005F1538"/>
    <w:rsid w:val="005F27D6"/>
    <w:rsid w:val="005F3184"/>
    <w:rsid w:val="00602691"/>
    <w:rsid w:val="00602A43"/>
    <w:rsid w:val="006038EB"/>
    <w:rsid w:val="00603D0A"/>
    <w:rsid w:val="006044B0"/>
    <w:rsid w:val="006048AD"/>
    <w:rsid w:val="00605985"/>
    <w:rsid w:val="0060616E"/>
    <w:rsid w:val="00610182"/>
    <w:rsid w:val="00614449"/>
    <w:rsid w:val="00615822"/>
    <w:rsid w:val="006176F4"/>
    <w:rsid w:val="00617912"/>
    <w:rsid w:val="00617943"/>
    <w:rsid w:val="00620335"/>
    <w:rsid w:val="006237FF"/>
    <w:rsid w:val="00624207"/>
    <w:rsid w:val="00625001"/>
    <w:rsid w:val="0062658B"/>
    <w:rsid w:val="00627940"/>
    <w:rsid w:val="00631203"/>
    <w:rsid w:val="00634061"/>
    <w:rsid w:val="00634935"/>
    <w:rsid w:val="006362F8"/>
    <w:rsid w:val="006375DD"/>
    <w:rsid w:val="00644931"/>
    <w:rsid w:val="0064662C"/>
    <w:rsid w:val="006506D2"/>
    <w:rsid w:val="00651534"/>
    <w:rsid w:val="00652766"/>
    <w:rsid w:val="00652AFF"/>
    <w:rsid w:val="006542AA"/>
    <w:rsid w:val="00654A90"/>
    <w:rsid w:val="00654B2E"/>
    <w:rsid w:val="00656C6E"/>
    <w:rsid w:val="006620AA"/>
    <w:rsid w:val="006631E9"/>
    <w:rsid w:val="006704EC"/>
    <w:rsid w:val="00670F03"/>
    <w:rsid w:val="006711C7"/>
    <w:rsid w:val="006719DC"/>
    <w:rsid w:val="00672BCC"/>
    <w:rsid w:val="00675729"/>
    <w:rsid w:val="0067695D"/>
    <w:rsid w:val="00683DEB"/>
    <w:rsid w:val="00685B24"/>
    <w:rsid w:val="00685D72"/>
    <w:rsid w:val="00686546"/>
    <w:rsid w:val="00687CC0"/>
    <w:rsid w:val="00690C22"/>
    <w:rsid w:val="00691039"/>
    <w:rsid w:val="006927FA"/>
    <w:rsid w:val="0069332B"/>
    <w:rsid w:val="006948A9"/>
    <w:rsid w:val="006A09A9"/>
    <w:rsid w:val="006A2CE4"/>
    <w:rsid w:val="006A34DC"/>
    <w:rsid w:val="006A67CB"/>
    <w:rsid w:val="006A7C27"/>
    <w:rsid w:val="006B0111"/>
    <w:rsid w:val="006B2EC6"/>
    <w:rsid w:val="006B3F6B"/>
    <w:rsid w:val="006B5831"/>
    <w:rsid w:val="006B743F"/>
    <w:rsid w:val="006C2886"/>
    <w:rsid w:val="006C296B"/>
    <w:rsid w:val="006C4CC7"/>
    <w:rsid w:val="006C7BDF"/>
    <w:rsid w:val="006D2560"/>
    <w:rsid w:val="006D36BC"/>
    <w:rsid w:val="006D455E"/>
    <w:rsid w:val="006E6A50"/>
    <w:rsid w:val="006F0AD6"/>
    <w:rsid w:val="006F1D22"/>
    <w:rsid w:val="006F1FFE"/>
    <w:rsid w:val="006F3AF2"/>
    <w:rsid w:val="006F6543"/>
    <w:rsid w:val="00700EE0"/>
    <w:rsid w:val="007024D1"/>
    <w:rsid w:val="00703A4A"/>
    <w:rsid w:val="00703EE6"/>
    <w:rsid w:val="00704C81"/>
    <w:rsid w:val="00711165"/>
    <w:rsid w:val="00711D52"/>
    <w:rsid w:val="007131C8"/>
    <w:rsid w:val="00713505"/>
    <w:rsid w:val="00715343"/>
    <w:rsid w:val="00715DB7"/>
    <w:rsid w:val="007169DE"/>
    <w:rsid w:val="00722706"/>
    <w:rsid w:val="00722B9F"/>
    <w:rsid w:val="00722CFD"/>
    <w:rsid w:val="00724BE8"/>
    <w:rsid w:val="00725856"/>
    <w:rsid w:val="00726809"/>
    <w:rsid w:val="00727F4F"/>
    <w:rsid w:val="00731D92"/>
    <w:rsid w:val="0073573F"/>
    <w:rsid w:val="007378FE"/>
    <w:rsid w:val="00747340"/>
    <w:rsid w:val="00751BD4"/>
    <w:rsid w:val="007522E0"/>
    <w:rsid w:val="007535E8"/>
    <w:rsid w:val="007569B8"/>
    <w:rsid w:val="00763BA3"/>
    <w:rsid w:val="00766696"/>
    <w:rsid w:val="007679B0"/>
    <w:rsid w:val="00770A86"/>
    <w:rsid w:val="00773615"/>
    <w:rsid w:val="007740C8"/>
    <w:rsid w:val="00774C0C"/>
    <w:rsid w:val="00783A81"/>
    <w:rsid w:val="007876E1"/>
    <w:rsid w:val="007907FC"/>
    <w:rsid w:val="00792FE9"/>
    <w:rsid w:val="00795A68"/>
    <w:rsid w:val="007973DB"/>
    <w:rsid w:val="007A06A2"/>
    <w:rsid w:val="007A09E8"/>
    <w:rsid w:val="007A1E27"/>
    <w:rsid w:val="007A6083"/>
    <w:rsid w:val="007A7117"/>
    <w:rsid w:val="007B20A7"/>
    <w:rsid w:val="007B5642"/>
    <w:rsid w:val="007B5709"/>
    <w:rsid w:val="007B7D9B"/>
    <w:rsid w:val="007C085F"/>
    <w:rsid w:val="007C12E5"/>
    <w:rsid w:val="007C5741"/>
    <w:rsid w:val="007D31F3"/>
    <w:rsid w:val="007D3781"/>
    <w:rsid w:val="007D4052"/>
    <w:rsid w:val="007D5C30"/>
    <w:rsid w:val="007D5CC4"/>
    <w:rsid w:val="007D732D"/>
    <w:rsid w:val="007E0516"/>
    <w:rsid w:val="007E2139"/>
    <w:rsid w:val="007E2C42"/>
    <w:rsid w:val="007E4099"/>
    <w:rsid w:val="007F1036"/>
    <w:rsid w:val="007F58DF"/>
    <w:rsid w:val="007F642E"/>
    <w:rsid w:val="00802153"/>
    <w:rsid w:val="00803DCE"/>
    <w:rsid w:val="0080683F"/>
    <w:rsid w:val="00807B66"/>
    <w:rsid w:val="00811844"/>
    <w:rsid w:val="00812472"/>
    <w:rsid w:val="008161B9"/>
    <w:rsid w:val="00816451"/>
    <w:rsid w:val="00816C9E"/>
    <w:rsid w:val="0082174A"/>
    <w:rsid w:val="00823A00"/>
    <w:rsid w:val="00825845"/>
    <w:rsid w:val="008261F7"/>
    <w:rsid w:val="00831B03"/>
    <w:rsid w:val="0083471A"/>
    <w:rsid w:val="0083497F"/>
    <w:rsid w:val="008349E7"/>
    <w:rsid w:val="00834B3A"/>
    <w:rsid w:val="008379EC"/>
    <w:rsid w:val="00840A26"/>
    <w:rsid w:val="008421B1"/>
    <w:rsid w:val="00842AC9"/>
    <w:rsid w:val="00847BD1"/>
    <w:rsid w:val="0085001C"/>
    <w:rsid w:val="00850620"/>
    <w:rsid w:val="00851934"/>
    <w:rsid w:val="00851D8B"/>
    <w:rsid w:val="0085279D"/>
    <w:rsid w:val="008545B8"/>
    <w:rsid w:val="0085580C"/>
    <w:rsid w:val="00855D56"/>
    <w:rsid w:val="00856E12"/>
    <w:rsid w:val="008573C9"/>
    <w:rsid w:val="00861BC2"/>
    <w:rsid w:val="008624B6"/>
    <w:rsid w:val="0086439E"/>
    <w:rsid w:val="008645A1"/>
    <w:rsid w:val="00864618"/>
    <w:rsid w:val="00865F9B"/>
    <w:rsid w:val="00871673"/>
    <w:rsid w:val="00872FAB"/>
    <w:rsid w:val="00872FC0"/>
    <w:rsid w:val="00873E12"/>
    <w:rsid w:val="008764F2"/>
    <w:rsid w:val="00877195"/>
    <w:rsid w:val="00881427"/>
    <w:rsid w:val="00881C28"/>
    <w:rsid w:val="00882800"/>
    <w:rsid w:val="00890B71"/>
    <w:rsid w:val="00894AF3"/>
    <w:rsid w:val="00896225"/>
    <w:rsid w:val="008A0AF0"/>
    <w:rsid w:val="008A36DE"/>
    <w:rsid w:val="008A4DEA"/>
    <w:rsid w:val="008A7DA1"/>
    <w:rsid w:val="008B01B1"/>
    <w:rsid w:val="008B5441"/>
    <w:rsid w:val="008C131C"/>
    <w:rsid w:val="008C2502"/>
    <w:rsid w:val="008C2CD2"/>
    <w:rsid w:val="008C2D25"/>
    <w:rsid w:val="008C475D"/>
    <w:rsid w:val="008C5C6A"/>
    <w:rsid w:val="008C7F0D"/>
    <w:rsid w:val="008D1789"/>
    <w:rsid w:val="008D3268"/>
    <w:rsid w:val="008D43D6"/>
    <w:rsid w:val="008D4BB4"/>
    <w:rsid w:val="008D6D92"/>
    <w:rsid w:val="008E07F8"/>
    <w:rsid w:val="008E1DFA"/>
    <w:rsid w:val="008E6B63"/>
    <w:rsid w:val="008F2D16"/>
    <w:rsid w:val="008F34B0"/>
    <w:rsid w:val="008F4533"/>
    <w:rsid w:val="008F505A"/>
    <w:rsid w:val="008F5D33"/>
    <w:rsid w:val="008F7A09"/>
    <w:rsid w:val="00901BED"/>
    <w:rsid w:val="00902EED"/>
    <w:rsid w:val="00903FA2"/>
    <w:rsid w:val="00906011"/>
    <w:rsid w:val="009064C3"/>
    <w:rsid w:val="00906A4A"/>
    <w:rsid w:val="009077A8"/>
    <w:rsid w:val="009104F8"/>
    <w:rsid w:val="00912487"/>
    <w:rsid w:val="009210BE"/>
    <w:rsid w:val="0092163D"/>
    <w:rsid w:val="0092743E"/>
    <w:rsid w:val="009305F4"/>
    <w:rsid w:val="00933439"/>
    <w:rsid w:val="00934283"/>
    <w:rsid w:val="00935055"/>
    <w:rsid w:val="00936180"/>
    <w:rsid w:val="00936888"/>
    <w:rsid w:val="00936942"/>
    <w:rsid w:val="00936B28"/>
    <w:rsid w:val="0093727A"/>
    <w:rsid w:val="00941D14"/>
    <w:rsid w:val="00943FA3"/>
    <w:rsid w:val="00947C26"/>
    <w:rsid w:val="0095037C"/>
    <w:rsid w:val="00950DB0"/>
    <w:rsid w:val="009524E8"/>
    <w:rsid w:val="0095324E"/>
    <w:rsid w:val="00953AB4"/>
    <w:rsid w:val="00955787"/>
    <w:rsid w:val="00960066"/>
    <w:rsid w:val="00960D6E"/>
    <w:rsid w:val="00967496"/>
    <w:rsid w:val="009741E5"/>
    <w:rsid w:val="0097600F"/>
    <w:rsid w:val="00976C7F"/>
    <w:rsid w:val="009774EB"/>
    <w:rsid w:val="0098030B"/>
    <w:rsid w:val="009814B5"/>
    <w:rsid w:val="00982CBD"/>
    <w:rsid w:val="009830C4"/>
    <w:rsid w:val="009837F9"/>
    <w:rsid w:val="009841BF"/>
    <w:rsid w:val="00984C03"/>
    <w:rsid w:val="00991466"/>
    <w:rsid w:val="0099439E"/>
    <w:rsid w:val="009950EB"/>
    <w:rsid w:val="0099785C"/>
    <w:rsid w:val="009A0F20"/>
    <w:rsid w:val="009A2DA1"/>
    <w:rsid w:val="009A472E"/>
    <w:rsid w:val="009B04B4"/>
    <w:rsid w:val="009B24D1"/>
    <w:rsid w:val="009B3FF0"/>
    <w:rsid w:val="009B53E8"/>
    <w:rsid w:val="009B7A58"/>
    <w:rsid w:val="009C0B30"/>
    <w:rsid w:val="009C1841"/>
    <w:rsid w:val="009C6E82"/>
    <w:rsid w:val="009D1F47"/>
    <w:rsid w:val="009D41D6"/>
    <w:rsid w:val="009D7F04"/>
    <w:rsid w:val="009E1F15"/>
    <w:rsid w:val="009F205E"/>
    <w:rsid w:val="009F6304"/>
    <w:rsid w:val="00A0070D"/>
    <w:rsid w:val="00A05BAC"/>
    <w:rsid w:val="00A111E0"/>
    <w:rsid w:val="00A153C0"/>
    <w:rsid w:val="00A16EED"/>
    <w:rsid w:val="00A17853"/>
    <w:rsid w:val="00A17E8E"/>
    <w:rsid w:val="00A21857"/>
    <w:rsid w:val="00A21FE5"/>
    <w:rsid w:val="00A237BA"/>
    <w:rsid w:val="00A250A3"/>
    <w:rsid w:val="00A2632C"/>
    <w:rsid w:val="00A32367"/>
    <w:rsid w:val="00A422BC"/>
    <w:rsid w:val="00A43231"/>
    <w:rsid w:val="00A46DEA"/>
    <w:rsid w:val="00A47B21"/>
    <w:rsid w:val="00A5179D"/>
    <w:rsid w:val="00A549ED"/>
    <w:rsid w:val="00A54D0B"/>
    <w:rsid w:val="00A55DCC"/>
    <w:rsid w:val="00A56787"/>
    <w:rsid w:val="00A5689B"/>
    <w:rsid w:val="00A63C14"/>
    <w:rsid w:val="00A643AE"/>
    <w:rsid w:val="00A65914"/>
    <w:rsid w:val="00A65FD4"/>
    <w:rsid w:val="00A67B56"/>
    <w:rsid w:val="00A704E5"/>
    <w:rsid w:val="00A70F4E"/>
    <w:rsid w:val="00A739A3"/>
    <w:rsid w:val="00A751ED"/>
    <w:rsid w:val="00A75D24"/>
    <w:rsid w:val="00A83570"/>
    <w:rsid w:val="00A83F76"/>
    <w:rsid w:val="00A844F8"/>
    <w:rsid w:val="00A8492A"/>
    <w:rsid w:val="00A92122"/>
    <w:rsid w:val="00A9416D"/>
    <w:rsid w:val="00A94867"/>
    <w:rsid w:val="00A94E54"/>
    <w:rsid w:val="00AA6A8F"/>
    <w:rsid w:val="00AA7B57"/>
    <w:rsid w:val="00AB6CAF"/>
    <w:rsid w:val="00AB7FA4"/>
    <w:rsid w:val="00AC04C1"/>
    <w:rsid w:val="00AC0E09"/>
    <w:rsid w:val="00AC30D7"/>
    <w:rsid w:val="00AC32A8"/>
    <w:rsid w:val="00AC3DD5"/>
    <w:rsid w:val="00AC4838"/>
    <w:rsid w:val="00AD4273"/>
    <w:rsid w:val="00AD4B3C"/>
    <w:rsid w:val="00AD4FEA"/>
    <w:rsid w:val="00AD5C33"/>
    <w:rsid w:val="00AE34C2"/>
    <w:rsid w:val="00AE47CF"/>
    <w:rsid w:val="00AE5860"/>
    <w:rsid w:val="00AE6632"/>
    <w:rsid w:val="00AE7B82"/>
    <w:rsid w:val="00AF0267"/>
    <w:rsid w:val="00AF0ACE"/>
    <w:rsid w:val="00AF10FA"/>
    <w:rsid w:val="00AF577A"/>
    <w:rsid w:val="00AF69FC"/>
    <w:rsid w:val="00AF72A2"/>
    <w:rsid w:val="00AF75A5"/>
    <w:rsid w:val="00B004AD"/>
    <w:rsid w:val="00B00534"/>
    <w:rsid w:val="00B05152"/>
    <w:rsid w:val="00B05878"/>
    <w:rsid w:val="00B071D3"/>
    <w:rsid w:val="00B12834"/>
    <w:rsid w:val="00B14376"/>
    <w:rsid w:val="00B163A0"/>
    <w:rsid w:val="00B16F51"/>
    <w:rsid w:val="00B20837"/>
    <w:rsid w:val="00B208BE"/>
    <w:rsid w:val="00B21E6F"/>
    <w:rsid w:val="00B21F5C"/>
    <w:rsid w:val="00B30840"/>
    <w:rsid w:val="00B30DEF"/>
    <w:rsid w:val="00B312A8"/>
    <w:rsid w:val="00B33791"/>
    <w:rsid w:val="00B4033F"/>
    <w:rsid w:val="00B42696"/>
    <w:rsid w:val="00B4550F"/>
    <w:rsid w:val="00B45662"/>
    <w:rsid w:val="00B47AF7"/>
    <w:rsid w:val="00B50084"/>
    <w:rsid w:val="00B51893"/>
    <w:rsid w:val="00B51BC2"/>
    <w:rsid w:val="00B54DDD"/>
    <w:rsid w:val="00B60604"/>
    <w:rsid w:val="00B60F85"/>
    <w:rsid w:val="00B60FF0"/>
    <w:rsid w:val="00B6152C"/>
    <w:rsid w:val="00B64F68"/>
    <w:rsid w:val="00B65538"/>
    <w:rsid w:val="00B70E35"/>
    <w:rsid w:val="00B7247D"/>
    <w:rsid w:val="00B7405F"/>
    <w:rsid w:val="00B7591B"/>
    <w:rsid w:val="00B764D3"/>
    <w:rsid w:val="00B80209"/>
    <w:rsid w:val="00B851AA"/>
    <w:rsid w:val="00B8745B"/>
    <w:rsid w:val="00B91DFA"/>
    <w:rsid w:val="00B94477"/>
    <w:rsid w:val="00BA1863"/>
    <w:rsid w:val="00BA1DD9"/>
    <w:rsid w:val="00BA28A4"/>
    <w:rsid w:val="00BA77BC"/>
    <w:rsid w:val="00BB1C94"/>
    <w:rsid w:val="00BC04CB"/>
    <w:rsid w:val="00BC105A"/>
    <w:rsid w:val="00BC2722"/>
    <w:rsid w:val="00BC29C3"/>
    <w:rsid w:val="00BC60A3"/>
    <w:rsid w:val="00BD23E5"/>
    <w:rsid w:val="00BD39F5"/>
    <w:rsid w:val="00BD4813"/>
    <w:rsid w:val="00BD7B2D"/>
    <w:rsid w:val="00BE07C2"/>
    <w:rsid w:val="00BE0C33"/>
    <w:rsid w:val="00BE115D"/>
    <w:rsid w:val="00BE1616"/>
    <w:rsid w:val="00BE164D"/>
    <w:rsid w:val="00BE1776"/>
    <w:rsid w:val="00BE2BD2"/>
    <w:rsid w:val="00BE325D"/>
    <w:rsid w:val="00BE681D"/>
    <w:rsid w:val="00BE786D"/>
    <w:rsid w:val="00BE7E9F"/>
    <w:rsid w:val="00BF068C"/>
    <w:rsid w:val="00BF6369"/>
    <w:rsid w:val="00BF6E92"/>
    <w:rsid w:val="00C024E1"/>
    <w:rsid w:val="00C036EF"/>
    <w:rsid w:val="00C04659"/>
    <w:rsid w:val="00C11A9D"/>
    <w:rsid w:val="00C1353E"/>
    <w:rsid w:val="00C15DE2"/>
    <w:rsid w:val="00C21EA2"/>
    <w:rsid w:val="00C23CA4"/>
    <w:rsid w:val="00C24729"/>
    <w:rsid w:val="00C25F93"/>
    <w:rsid w:val="00C27F65"/>
    <w:rsid w:val="00C347A2"/>
    <w:rsid w:val="00C35318"/>
    <w:rsid w:val="00C405D2"/>
    <w:rsid w:val="00C40A1C"/>
    <w:rsid w:val="00C421BB"/>
    <w:rsid w:val="00C4253B"/>
    <w:rsid w:val="00C4342B"/>
    <w:rsid w:val="00C447ED"/>
    <w:rsid w:val="00C474C7"/>
    <w:rsid w:val="00C52A84"/>
    <w:rsid w:val="00C565EF"/>
    <w:rsid w:val="00C601D5"/>
    <w:rsid w:val="00C60DEC"/>
    <w:rsid w:val="00C62996"/>
    <w:rsid w:val="00C62FCC"/>
    <w:rsid w:val="00C63772"/>
    <w:rsid w:val="00C65D13"/>
    <w:rsid w:val="00C66C10"/>
    <w:rsid w:val="00C67F99"/>
    <w:rsid w:val="00C7003A"/>
    <w:rsid w:val="00C735F6"/>
    <w:rsid w:val="00C76CAC"/>
    <w:rsid w:val="00C81EC4"/>
    <w:rsid w:val="00C82733"/>
    <w:rsid w:val="00C837F7"/>
    <w:rsid w:val="00C85EC1"/>
    <w:rsid w:val="00C861A0"/>
    <w:rsid w:val="00C86853"/>
    <w:rsid w:val="00C8687E"/>
    <w:rsid w:val="00C911CE"/>
    <w:rsid w:val="00C960DD"/>
    <w:rsid w:val="00CA6A2F"/>
    <w:rsid w:val="00CA712B"/>
    <w:rsid w:val="00CA777F"/>
    <w:rsid w:val="00CB14A9"/>
    <w:rsid w:val="00CB15E9"/>
    <w:rsid w:val="00CB2A4F"/>
    <w:rsid w:val="00CB2B85"/>
    <w:rsid w:val="00CB30CC"/>
    <w:rsid w:val="00CC28A0"/>
    <w:rsid w:val="00CD1AC9"/>
    <w:rsid w:val="00CD22A5"/>
    <w:rsid w:val="00CD2AEA"/>
    <w:rsid w:val="00CD5F24"/>
    <w:rsid w:val="00CD6692"/>
    <w:rsid w:val="00CE5AE5"/>
    <w:rsid w:val="00CF0085"/>
    <w:rsid w:val="00CF24FC"/>
    <w:rsid w:val="00CF26ED"/>
    <w:rsid w:val="00CF2C24"/>
    <w:rsid w:val="00CF5F9B"/>
    <w:rsid w:val="00D00036"/>
    <w:rsid w:val="00D003F0"/>
    <w:rsid w:val="00D00FF0"/>
    <w:rsid w:val="00D013D3"/>
    <w:rsid w:val="00D01BA9"/>
    <w:rsid w:val="00D022CB"/>
    <w:rsid w:val="00D026BC"/>
    <w:rsid w:val="00D035B4"/>
    <w:rsid w:val="00D059C9"/>
    <w:rsid w:val="00D0619A"/>
    <w:rsid w:val="00D06DD2"/>
    <w:rsid w:val="00D06FE1"/>
    <w:rsid w:val="00D113AF"/>
    <w:rsid w:val="00D1292C"/>
    <w:rsid w:val="00D14D61"/>
    <w:rsid w:val="00D1574E"/>
    <w:rsid w:val="00D1756F"/>
    <w:rsid w:val="00D176DF"/>
    <w:rsid w:val="00D20D1E"/>
    <w:rsid w:val="00D21717"/>
    <w:rsid w:val="00D21FE4"/>
    <w:rsid w:val="00D25729"/>
    <w:rsid w:val="00D301EF"/>
    <w:rsid w:val="00D4035E"/>
    <w:rsid w:val="00D4178F"/>
    <w:rsid w:val="00D425AF"/>
    <w:rsid w:val="00D43762"/>
    <w:rsid w:val="00D5033E"/>
    <w:rsid w:val="00D511B8"/>
    <w:rsid w:val="00D53BCE"/>
    <w:rsid w:val="00D54349"/>
    <w:rsid w:val="00D547C7"/>
    <w:rsid w:val="00D6043D"/>
    <w:rsid w:val="00D608B7"/>
    <w:rsid w:val="00D61376"/>
    <w:rsid w:val="00D73B09"/>
    <w:rsid w:val="00D76DF7"/>
    <w:rsid w:val="00D815E3"/>
    <w:rsid w:val="00D82203"/>
    <w:rsid w:val="00D82402"/>
    <w:rsid w:val="00D86849"/>
    <w:rsid w:val="00D87ADF"/>
    <w:rsid w:val="00D90030"/>
    <w:rsid w:val="00D9019E"/>
    <w:rsid w:val="00D90D3C"/>
    <w:rsid w:val="00D95C22"/>
    <w:rsid w:val="00DA67F7"/>
    <w:rsid w:val="00DB1705"/>
    <w:rsid w:val="00DB25C4"/>
    <w:rsid w:val="00DB669A"/>
    <w:rsid w:val="00DB6AEB"/>
    <w:rsid w:val="00DB7805"/>
    <w:rsid w:val="00DC0A75"/>
    <w:rsid w:val="00DC145F"/>
    <w:rsid w:val="00DC190D"/>
    <w:rsid w:val="00DC50EE"/>
    <w:rsid w:val="00DC761E"/>
    <w:rsid w:val="00DD4C89"/>
    <w:rsid w:val="00DD6965"/>
    <w:rsid w:val="00DD6975"/>
    <w:rsid w:val="00DE1F2E"/>
    <w:rsid w:val="00DE3CE1"/>
    <w:rsid w:val="00DE5774"/>
    <w:rsid w:val="00DE79C9"/>
    <w:rsid w:val="00DF093C"/>
    <w:rsid w:val="00DF1793"/>
    <w:rsid w:val="00DF363D"/>
    <w:rsid w:val="00DF42ED"/>
    <w:rsid w:val="00DF4C2C"/>
    <w:rsid w:val="00E03D3D"/>
    <w:rsid w:val="00E04437"/>
    <w:rsid w:val="00E04491"/>
    <w:rsid w:val="00E04F86"/>
    <w:rsid w:val="00E054F0"/>
    <w:rsid w:val="00E106A8"/>
    <w:rsid w:val="00E1239F"/>
    <w:rsid w:val="00E12D1B"/>
    <w:rsid w:val="00E15C90"/>
    <w:rsid w:val="00E16450"/>
    <w:rsid w:val="00E1769E"/>
    <w:rsid w:val="00E177E9"/>
    <w:rsid w:val="00E208C9"/>
    <w:rsid w:val="00E21DEE"/>
    <w:rsid w:val="00E22594"/>
    <w:rsid w:val="00E23A2A"/>
    <w:rsid w:val="00E27F67"/>
    <w:rsid w:val="00E3228A"/>
    <w:rsid w:val="00E34E74"/>
    <w:rsid w:val="00E357F6"/>
    <w:rsid w:val="00E36A66"/>
    <w:rsid w:val="00E40EB6"/>
    <w:rsid w:val="00E42425"/>
    <w:rsid w:val="00E42E58"/>
    <w:rsid w:val="00E47A3B"/>
    <w:rsid w:val="00E47D4D"/>
    <w:rsid w:val="00E47DD8"/>
    <w:rsid w:val="00E47E69"/>
    <w:rsid w:val="00E51526"/>
    <w:rsid w:val="00E54C0A"/>
    <w:rsid w:val="00E55914"/>
    <w:rsid w:val="00E55C4B"/>
    <w:rsid w:val="00E566C8"/>
    <w:rsid w:val="00E6007C"/>
    <w:rsid w:val="00E61E96"/>
    <w:rsid w:val="00E622CE"/>
    <w:rsid w:val="00E628BA"/>
    <w:rsid w:val="00E67813"/>
    <w:rsid w:val="00E67A0E"/>
    <w:rsid w:val="00E721BC"/>
    <w:rsid w:val="00E74488"/>
    <w:rsid w:val="00E7512C"/>
    <w:rsid w:val="00E7655C"/>
    <w:rsid w:val="00E817F2"/>
    <w:rsid w:val="00E84630"/>
    <w:rsid w:val="00E848CA"/>
    <w:rsid w:val="00E856BA"/>
    <w:rsid w:val="00E85A48"/>
    <w:rsid w:val="00E87649"/>
    <w:rsid w:val="00E913D6"/>
    <w:rsid w:val="00E9435C"/>
    <w:rsid w:val="00E96C5A"/>
    <w:rsid w:val="00EA045C"/>
    <w:rsid w:val="00EA1847"/>
    <w:rsid w:val="00EA2E65"/>
    <w:rsid w:val="00EA370B"/>
    <w:rsid w:val="00EA66AD"/>
    <w:rsid w:val="00EA6DD7"/>
    <w:rsid w:val="00EA7481"/>
    <w:rsid w:val="00EB03B2"/>
    <w:rsid w:val="00EB10CA"/>
    <w:rsid w:val="00EB18B8"/>
    <w:rsid w:val="00EB2172"/>
    <w:rsid w:val="00EB3940"/>
    <w:rsid w:val="00EB4D93"/>
    <w:rsid w:val="00EB56B1"/>
    <w:rsid w:val="00EB58A8"/>
    <w:rsid w:val="00EC5CBF"/>
    <w:rsid w:val="00EC5EFF"/>
    <w:rsid w:val="00ED433B"/>
    <w:rsid w:val="00ED4C16"/>
    <w:rsid w:val="00ED5C84"/>
    <w:rsid w:val="00ED6688"/>
    <w:rsid w:val="00EE4A4D"/>
    <w:rsid w:val="00EE4D96"/>
    <w:rsid w:val="00EE5726"/>
    <w:rsid w:val="00EE6359"/>
    <w:rsid w:val="00EF252E"/>
    <w:rsid w:val="00EF340B"/>
    <w:rsid w:val="00EF74D7"/>
    <w:rsid w:val="00F01308"/>
    <w:rsid w:val="00F05974"/>
    <w:rsid w:val="00F066AC"/>
    <w:rsid w:val="00F14546"/>
    <w:rsid w:val="00F146D2"/>
    <w:rsid w:val="00F17E06"/>
    <w:rsid w:val="00F221AF"/>
    <w:rsid w:val="00F2392D"/>
    <w:rsid w:val="00F24F3B"/>
    <w:rsid w:val="00F30853"/>
    <w:rsid w:val="00F328DD"/>
    <w:rsid w:val="00F42DE7"/>
    <w:rsid w:val="00F4341F"/>
    <w:rsid w:val="00F44206"/>
    <w:rsid w:val="00F44792"/>
    <w:rsid w:val="00F44D3E"/>
    <w:rsid w:val="00F45F48"/>
    <w:rsid w:val="00F50251"/>
    <w:rsid w:val="00F51C1E"/>
    <w:rsid w:val="00F55946"/>
    <w:rsid w:val="00F567B2"/>
    <w:rsid w:val="00F6020E"/>
    <w:rsid w:val="00F63232"/>
    <w:rsid w:val="00F6639D"/>
    <w:rsid w:val="00F6674C"/>
    <w:rsid w:val="00F6729B"/>
    <w:rsid w:val="00F70A59"/>
    <w:rsid w:val="00F7310E"/>
    <w:rsid w:val="00F76680"/>
    <w:rsid w:val="00F775A9"/>
    <w:rsid w:val="00F842A9"/>
    <w:rsid w:val="00F84687"/>
    <w:rsid w:val="00F85D85"/>
    <w:rsid w:val="00F85F72"/>
    <w:rsid w:val="00F90319"/>
    <w:rsid w:val="00F932BC"/>
    <w:rsid w:val="00F96013"/>
    <w:rsid w:val="00FA1D33"/>
    <w:rsid w:val="00FA29FD"/>
    <w:rsid w:val="00FA2B3B"/>
    <w:rsid w:val="00FA5860"/>
    <w:rsid w:val="00FA752A"/>
    <w:rsid w:val="00FB0C7F"/>
    <w:rsid w:val="00FB59EE"/>
    <w:rsid w:val="00FC0EC8"/>
    <w:rsid w:val="00FC4B9C"/>
    <w:rsid w:val="00FD16E8"/>
    <w:rsid w:val="00FD299D"/>
    <w:rsid w:val="00FE2BEC"/>
    <w:rsid w:val="00FE4EEB"/>
    <w:rsid w:val="00FE5776"/>
    <w:rsid w:val="00FE5C8C"/>
    <w:rsid w:val="00FF1685"/>
    <w:rsid w:val="00FF2146"/>
    <w:rsid w:val="00FF2A3B"/>
    <w:rsid w:val="00FF39DB"/>
    <w:rsid w:val="00FF3DA7"/>
    <w:rsid w:val="00FF51EA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8C4EC6-F4C1-471B-BBDA-CF603F21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715D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uiPriority w:val="99"/>
    <w:qFormat/>
    <w:rsid w:val="00715D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715D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D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15DB7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715DB7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aliases w:val="Обычный (Web)"/>
    <w:basedOn w:val="a"/>
    <w:link w:val="a4"/>
    <w:uiPriority w:val="99"/>
    <w:qFormat/>
    <w:rsid w:val="00715DB7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715D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DB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hps">
    <w:name w:val="hps"/>
    <w:basedOn w:val="a0"/>
    <w:rsid w:val="00715DB7"/>
    <w:rPr>
      <w:rFonts w:cs="Times New Roman"/>
    </w:rPr>
  </w:style>
  <w:style w:type="character" w:customStyle="1" w:styleId="hpsalt-edited">
    <w:name w:val="hps alt-edited"/>
    <w:basedOn w:val="a0"/>
    <w:uiPriority w:val="99"/>
    <w:rsid w:val="00715DB7"/>
    <w:rPr>
      <w:rFonts w:cs="Times New Roman"/>
    </w:rPr>
  </w:style>
  <w:style w:type="character" w:customStyle="1" w:styleId="hpsatn">
    <w:name w:val="hps atn"/>
    <w:basedOn w:val="a0"/>
    <w:uiPriority w:val="99"/>
    <w:rsid w:val="00715DB7"/>
    <w:rPr>
      <w:rFonts w:cs="Times New Roman"/>
    </w:rPr>
  </w:style>
  <w:style w:type="character" w:customStyle="1" w:styleId="shorttext">
    <w:name w:val="short_text"/>
    <w:basedOn w:val="a0"/>
    <w:uiPriority w:val="99"/>
    <w:rsid w:val="00715DB7"/>
    <w:rPr>
      <w:rFonts w:cs="Times New Roman"/>
    </w:rPr>
  </w:style>
  <w:style w:type="character" w:customStyle="1" w:styleId="atn">
    <w:name w:val="atn"/>
    <w:basedOn w:val="a0"/>
    <w:uiPriority w:val="99"/>
    <w:rsid w:val="00715DB7"/>
    <w:rPr>
      <w:rFonts w:cs="Times New Roman"/>
    </w:rPr>
  </w:style>
  <w:style w:type="character" w:customStyle="1" w:styleId="hpsatnalt-edited">
    <w:name w:val="hps atn alt-edited"/>
    <w:basedOn w:val="a0"/>
    <w:uiPriority w:val="99"/>
    <w:rsid w:val="00715DB7"/>
    <w:rPr>
      <w:rFonts w:cs="Times New Roman"/>
    </w:rPr>
  </w:style>
  <w:style w:type="character" w:customStyle="1" w:styleId="alt-edited">
    <w:name w:val="alt-edited"/>
    <w:basedOn w:val="a0"/>
    <w:uiPriority w:val="99"/>
    <w:rsid w:val="00715DB7"/>
    <w:rPr>
      <w:rFonts w:cs="Times New Roman"/>
    </w:rPr>
  </w:style>
  <w:style w:type="paragraph" w:customStyle="1" w:styleId="11">
    <w:name w:val="Обычный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 Indent"/>
    <w:basedOn w:val="a"/>
    <w:link w:val="a8"/>
    <w:rsid w:val="00715DB7"/>
    <w:pPr>
      <w:spacing w:after="120"/>
      <w:ind w:left="283" w:firstLine="709"/>
      <w:jc w:val="both"/>
    </w:pPr>
    <w:rPr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15DB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Plain Text"/>
    <w:basedOn w:val="a"/>
    <w:link w:val="aa"/>
    <w:rsid w:val="00715DB7"/>
    <w:rPr>
      <w:rFonts w:ascii="Courier New" w:hAnsi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715DB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Марк 1"/>
    <w:basedOn w:val="a"/>
    <w:rsid w:val="00715DB7"/>
    <w:pPr>
      <w:tabs>
        <w:tab w:val="left" w:pos="284"/>
        <w:tab w:val="num" w:pos="851"/>
      </w:tabs>
      <w:ind w:left="567"/>
      <w:jc w:val="both"/>
    </w:pPr>
    <w:rPr>
      <w:lang w:eastAsia="ru-RU"/>
    </w:rPr>
  </w:style>
  <w:style w:type="paragraph" w:styleId="ab">
    <w:name w:val="List Paragraph"/>
    <w:basedOn w:val="a"/>
    <w:uiPriority w:val="34"/>
    <w:qFormat/>
    <w:rsid w:val="00715DB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footer"/>
    <w:basedOn w:val="a"/>
    <w:link w:val="af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0">
    <w:name w:val="Title"/>
    <w:basedOn w:val="a"/>
    <w:next w:val="a"/>
    <w:link w:val="af1"/>
    <w:qFormat/>
    <w:rsid w:val="00715D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оловок Знак"/>
    <w:basedOn w:val="a0"/>
    <w:link w:val="af0"/>
    <w:rsid w:val="00715D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32">
    <w:name w:val="Body Text 3"/>
    <w:basedOn w:val="a"/>
    <w:link w:val="31"/>
    <w:uiPriority w:val="99"/>
    <w:semiHidden/>
    <w:unhideWhenUsed/>
    <w:rsid w:val="00715DB7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f2">
    <w:name w:val="Body Text"/>
    <w:basedOn w:val="a"/>
    <w:link w:val="af3"/>
    <w:rsid w:val="00715DB7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71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 центр"/>
    <w:basedOn w:val="a"/>
    <w:rsid w:val="00715DB7"/>
    <w:pPr>
      <w:jc w:val="center"/>
    </w:pPr>
    <w:rPr>
      <w:lang w:val="ru-RU" w:eastAsia="ru-RU"/>
    </w:rPr>
  </w:style>
  <w:style w:type="paragraph" w:customStyle="1" w:styleId="af5">
    <w:name w:val="Обыч центр жир"/>
    <w:basedOn w:val="a"/>
    <w:rsid w:val="00715DB7"/>
    <w:pPr>
      <w:jc w:val="center"/>
    </w:pPr>
    <w:rPr>
      <w:b/>
      <w:lang w:eastAsia="ru-RU"/>
    </w:rPr>
  </w:style>
  <w:style w:type="paragraph" w:customStyle="1" w:styleId="af6">
    <w:name w:val="Обыч лев"/>
    <w:basedOn w:val="a"/>
    <w:rsid w:val="00715DB7"/>
    <w:rPr>
      <w:lang w:eastAsia="ru-RU"/>
    </w:rPr>
  </w:style>
  <w:style w:type="paragraph" w:customStyle="1" w:styleId="af7">
    <w:name w:val="Обыч центр таб"/>
    <w:basedOn w:val="af4"/>
    <w:rsid w:val="00715DB7"/>
    <w:rPr>
      <w:sz w:val="22"/>
      <w:lang w:val="uk-UA"/>
    </w:rPr>
  </w:style>
  <w:style w:type="paragraph" w:customStyle="1" w:styleId="21">
    <w:name w:val="Основной текст с отступом 21"/>
    <w:basedOn w:val="a"/>
    <w:rsid w:val="00715DB7"/>
    <w:pPr>
      <w:suppressAutoHyphens/>
      <w:autoSpaceDE w:val="0"/>
      <w:ind w:left="4"/>
    </w:pPr>
    <w:rPr>
      <w:szCs w:val="20"/>
      <w:lang w:eastAsia="ar-SA"/>
    </w:rPr>
  </w:style>
  <w:style w:type="paragraph" w:customStyle="1" w:styleId="311">
    <w:name w:val="Основной текст с отступом 31"/>
    <w:basedOn w:val="a"/>
    <w:rsid w:val="00715DB7"/>
    <w:pPr>
      <w:suppressAutoHyphens/>
      <w:autoSpaceDE w:val="0"/>
      <w:ind w:left="4"/>
      <w:jc w:val="both"/>
    </w:pPr>
    <w:rPr>
      <w:szCs w:val="20"/>
      <w:lang w:eastAsia="ar-SA"/>
    </w:rPr>
  </w:style>
  <w:style w:type="character" w:customStyle="1" w:styleId="alt-edited1">
    <w:name w:val="alt-edited1"/>
    <w:basedOn w:val="a0"/>
    <w:rsid w:val="00715DB7"/>
    <w:rPr>
      <w:color w:val="4D90F0"/>
    </w:rPr>
  </w:style>
  <w:style w:type="table" w:styleId="af8">
    <w:name w:val="Table Grid"/>
    <w:basedOn w:val="a1"/>
    <w:uiPriority w:val="59"/>
    <w:rsid w:val="00894AF3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character" w:styleId="af9">
    <w:name w:val="annotation reference"/>
    <w:basedOn w:val="a0"/>
    <w:uiPriority w:val="99"/>
    <w:semiHidden/>
    <w:unhideWhenUsed/>
    <w:rsid w:val="00715DB7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715DB7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15D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15DB7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styleId="afe">
    <w:name w:val="Hyperlink"/>
    <w:basedOn w:val="a0"/>
    <w:uiPriority w:val="99"/>
    <w:unhideWhenUsed/>
    <w:rsid w:val="00715DB7"/>
    <w:rPr>
      <w:color w:val="0000FF"/>
      <w:u w:val="single"/>
    </w:rPr>
  </w:style>
  <w:style w:type="character" w:styleId="aff">
    <w:name w:val="Emphasis"/>
    <w:basedOn w:val="a0"/>
    <w:qFormat/>
    <w:rsid w:val="00715DB7"/>
    <w:rPr>
      <w:i/>
      <w:iCs/>
    </w:rPr>
  </w:style>
  <w:style w:type="paragraph" w:styleId="aff0">
    <w:name w:val="Subtitle"/>
    <w:basedOn w:val="a"/>
    <w:next w:val="a"/>
    <w:link w:val="aff1"/>
    <w:qFormat/>
    <w:rsid w:val="00715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1">
    <w:name w:val="Подзаголовок Знак"/>
    <w:basedOn w:val="a0"/>
    <w:link w:val="aff0"/>
    <w:rsid w:val="00715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aff2">
    <w:name w:val="No Spacing"/>
    <w:uiPriority w:val="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15DB7"/>
  </w:style>
  <w:style w:type="paragraph" w:styleId="aff3">
    <w:name w:val="footnote text"/>
    <w:basedOn w:val="a"/>
    <w:link w:val="aff4"/>
    <w:uiPriority w:val="99"/>
    <w:semiHidden/>
    <w:unhideWhenUsed/>
    <w:rsid w:val="00715DB7"/>
    <w:rPr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semiHidden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ff5">
    <w:name w:val="Текст в заданном формате"/>
    <w:basedOn w:val="a"/>
    <w:rsid w:val="00715DB7"/>
    <w:pPr>
      <w:widowControl w:val="0"/>
      <w:suppressAutoHyphens/>
    </w:pPr>
    <w:rPr>
      <w:rFonts w:ascii="Courier New" w:eastAsia="NSimSun" w:hAnsi="Courier New" w:cs="Courier New"/>
      <w:sz w:val="20"/>
      <w:szCs w:val="20"/>
      <w:lang w:val="ru-RU" w:eastAsia="hi-IN" w:bidi="hi-IN"/>
    </w:rPr>
  </w:style>
  <w:style w:type="paragraph" w:customStyle="1" w:styleId="aff6">
    <w:name w:val="Нормальный"/>
    <w:uiPriority w:val="99"/>
    <w:qFormat/>
    <w:rsid w:val="00715DB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basedOn w:val="a0"/>
    <w:uiPriority w:val="99"/>
    <w:semiHidden/>
    <w:unhideWhenUsed/>
    <w:rsid w:val="00C036EF"/>
    <w:rPr>
      <w:vertAlign w:val="superscript"/>
    </w:rPr>
  </w:style>
  <w:style w:type="character" w:customStyle="1" w:styleId="translation-chunk">
    <w:name w:val="translation-chunk"/>
    <w:basedOn w:val="a0"/>
    <w:rsid w:val="00EE5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7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1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80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82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3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14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3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0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86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11660-2E86-47C2-B975-8300ECBD0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Ланько</dc:creator>
  <cp:lastModifiedBy>Пользователь</cp:lastModifiedBy>
  <cp:revision>2</cp:revision>
  <cp:lastPrinted>2015-11-20T14:09:00Z</cp:lastPrinted>
  <dcterms:created xsi:type="dcterms:W3CDTF">2019-04-18T09:44:00Z</dcterms:created>
  <dcterms:modified xsi:type="dcterms:W3CDTF">2019-04-18T09:44:00Z</dcterms:modified>
</cp:coreProperties>
</file>