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522B8086" w14:textId="77777777" w:rsidR="00715DB7" w:rsidRPr="00B72643" w:rsidRDefault="000054AC" w:rsidP="00B946AF">
      <w:pPr>
        <w:ind w:left="5245"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B72643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87298A">
        <w:rPr>
          <w:color w:val="000000" w:themeColor="text1"/>
          <w:sz w:val="28"/>
          <w:szCs w:val="28"/>
          <w:lang w:val="ru-RU"/>
        </w:rPr>
        <w:t>8</w:t>
      </w:r>
    </w:p>
    <w:p w14:paraId="69EE6ED1" w14:textId="130E5EBB" w:rsidR="009E5A67" w:rsidRDefault="00FF2D5A" w:rsidP="00B946AF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2200C8">
        <w:rPr>
          <w:color w:val="000000" w:themeColor="text1"/>
          <w:sz w:val="28"/>
          <w:szCs w:val="28"/>
          <w:lang w:val="ru-RU"/>
        </w:rPr>
        <w:t xml:space="preserve">в банковских учреждениях </w:t>
      </w:r>
      <w:del w:id="1" w:author="Ольга Лопухина" w:date="2019-03-11T17:08:00Z">
        <w:r w:rsidR="002200C8" w:rsidDel="004A3A7B">
          <w:rPr>
            <w:color w:val="000000" w:themeColor="text1"/>
            <w:sz w:val="28"/>
            <w:szCs w:val="28"/>
            <w:lang w:val="ru-RU"/>
          </w:rPr>
          <w:delText>на территории</w:delText>
        </w:r>
        <w:r w:rsidR="00FF265C" w:rsidDel="004A3A7B">
          <w:rPr>
            <w:color w:val="000000" w:themeColor="text1"/>
            <w:sz w:val="28"/>
            <w:szCs w:val="28"/>
            <w:lang w:val="ru-RU"/>
          </w:rPr>
          <w:delText xml:space="preserve"> </w:delText>
        </w:r>
        <w:r w:rsidRPr="00B72643" w:rsidDel="004A3A7B">
          <w:rPr>
            <w:color w:val="000000" w:themeColor="text1"/>
            <w:sz w:val="28"/>
            <w:szCs w:val="28"/>
            <w:lang w:val="ru-RU"/>
          </w:rPr>
          <w:delText>Донецкой Народной Республик</w:delText>
        </w:r>
        <w:r w:rsidR="00FF265C" w:rsidDel="004A3A7B">
          <w:rPr>
            <w:color w:val="000000" w:themeColor="text1"/>
            <w:sz w:val="28"/>
            <w:szCs w:val="28"/>
            <w:lang w:val="ru-RU"/>
          </w:rPr>
          <w:delText>е</w:delText>
        </w:r>
        <w:r w:rsidR="00715DB7" w:rsidRPr="00B72643" w:rsidDel="004A3A7B">
          <w:rPr>
            <w:color w:val="000000" w:themeColor="text1"/>
            <w:sz w:val="28"/>
            <w:szCs w:val="28"/>
            <w:lang w:val="ru-RU"/>
          </w:rPr>
          <w:delText xml:space="preserve"> </w:delText>
        </w:r>
      </w:del>
    </w:p>
    <w:p w14:paraId="7B1E3578" w14:textId="77777777" w:rsidR="00715DB7" w:rsidRPr="00B72643" w:rsidRDefault="00B946AF" w:rsidP="00B946AF">
      <w:pPr>
        <w:ind w:left="5245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(пункт 1 раздела</w:t>
      </w:r>
      <w:r w:rsidR="00715DB7" w:rsidRPr="00B72643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="00715DB7" w:rsidRPr="00B72643">
        <w:rPr>
          <w:color w:val="000000" w:themeColor="text1"/>
          <w:sz w:val="28"/>
          <w:szCs w:val="28"/>
          <w:lang w:val="ru-RU"/>
        </w:rPr>
        <w:t>)</w:t>
      </w:r>
      <w:r w:rsidR="00FF2D5A" w:rsidRPr="00B72643">
        <w:rPr>
          <w:color w:val="000000" w:themeColor="text1"/>
          <w:sz w:val="28"/>
          <w:szCs w:val="28"/>
          <w:lang w:val="ru-RU"/>
        </w:rPr>
        <w:t xml:space="preserve"> </w:t>
      </w:r>
    </w:p>
    <w:p w14:paraId="50F62BDD" w14:textId="77777777" w:rsidR="007112B3" w:rsidRDefault="007112B3" w:rsidP="007112B3">
      <w:pPr>
        <w:contextualSpacing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11EF5946" w14:textId="6E893CBE" w:rsidR="00C27332" w:rsidRDefault="00C27332" w:rsidP="007112B3">
      <w:pPr>
        <w:contextualSpacing/>
        <w:jc w:val="center"/>
        <w:rPr>
          <w:b/>
          <w:color w:val="000000" w:themeColor="text1"/>
          <w:sz w:val="28"/>
          <w:szCs w:val="28"/>
          <w:lang w:val="ru-RU"/>
        </w:rPr>
      </w:pPr>
      <w:r w:rsidRPr="00B72643">
        <w:rPr>
          <w:b/>
          <w:color w:val="000000" w:themeColor="text1"/>
          <w:sz w:val="28"/>
          <w:szCs w:val="28"/>
          <w:lang w:val="ru-RU"/>
        </w:rPr>
        <w:t>Приходно-расходный кассовый ордер</w:t>
      </w:r>
    </w:p>
    <w:p w14:paraId="26407B6B" w14:textId="77777777" w:rsidR="00C27332" w:rsidRPr="00B72643" w:rsidRDefault="00C27332" w:rsidP="007112B3">
      <w:pPr>
        <w:contextualSpacing/>
        <w:jc w:val="center"/>
        <w:rPr>
          <w:b/>
          <w:color w:val="000000" w:themeColor="text1"/>
          <w:sz w:val="28"/>
          <w:szCs w:val="28"/>
          <w:lang w:val="ru-RU"/>
        </w:rPr>
      </w:pPr>
    </w:p>
    <w:p w14:paraId="0EFD8D16" w14:textId="77777777" w:rsidR="00401685" w:rsidRPr="00B72643" w:rsidRDefault="00401685" w:rsidP="007112B3">
      <w:pPr>
        <w:contextualSpacing/>
        <w:jc w:val="center"/>
        <w:rPr>
          <w:b/>
          <w:color w:val="000000" w:themeColor="text1"/>
          <w:sz w:val="28"/>
          <w:szCs w:val="28"/>
          <w:lang w:val="ru-RU"/>
        </w:rPr>
      </w:pPr>
      <w:r w:rsidRPr="00B72643">
        <w:rPr>
          <w:b/>
          <w:color w:val="000000" w:themeColor="text1"/>
          <w:sz w:val="28"/>
          <w:szCs w:val="28"/>
          <w:lang w:val="ru-RU"/>
        </w:rPr>
        <w:t>Приходно</w:t>
      </w:r>
      <w:r w:rsidR="003A4893" w:rsidRPr="00B72643">
        <w:rPr>
          <w:b/>
          <w:color w:val="000000" w:themeColor="text1"/>
          <w:sz w:val="28"/>
          <w:szCs w:val="28"/>
          <w:lang w:val="ru-RU"/>
        </w:rPr>
        <w:t>-</w:t>
      </w:r>
      <w:r w:rsidRPr="00B72643">
        <w:rPr>
          <w:b/>
          <w:color w:val="000000" w:themeColor="text1"/>
          <w:sz w:val="28"/>
          <w:szCs w:val="28"/>
          <w:lang w:val="ru-RU"/>
        </w:rPr>
        <w:t xml:space="preserve">расходный кассовый ордер </w:t>
      </w:r>
      <w:r w:rsidR="006237FF" w:rsidRPr="00B72643">
        <w:rPr>
          <w:b/>
          <w:color w:val="000000" w:themeColor="text1"/>
          <w:sz w:val="28"/>
          <w:szCs w:val="28"/>
          <w:lang w:val="ru-RU"/>
        </w:rPr>
        <w:t>№</w:t>
      </w:r>
      <w:r w:rsidRPr="00B72643">
        <w:rPr>
          <w:b/>
          <w:color w:val="000000" w:themeColor="text1"/>
          <w:sz w:val="28"/>
          <w:szCs w:val="28"/>
          <w:lang w:val="ru-RU"/>
        </w:rPr>
        <w:t>_________</w:t>
      </w:r>
    </w:p>
    <w:p w14:paraId="301A49A1" w14:textId="21EC3172" w:rsidR="00401685" w:rsidRPr="00B72643" w:rsidRDefault="00401685" w:rsidP="007112B3">
      <w:pPr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 xml:space="preserve">                   </w:t>
      </w:r>
      <w:r w:rsidR="00C27332">
        <w:rPr>
          <w:color w:val="000000" w:themeColor="text1"/>
          <w:sz w:val="28"/>
          <w:szCs w:val="28"/>
          <w:lang w:val="ru-RU"/>
        </w:rPr>
        <w:t xml:space="preserve">     </w:t>
      </w:r>
      <w:r w:rsidRPr="00B72643">
        <w:rPr>
          <w:color w:val="000000" w:themeColor="text1"/>
          <w:sz w:val="28"/>
          <w:szCs w:val="28"/>
          <w:lang w:val="ru-RU"/>
        </w:rPr>
        <w:t xml:space="preserve">        (нужное подчеркнуть)</w:t>
      </w:r>
    </w:p>
    <w:p w14:paraId="7B8767A6" w14:textId="77777777" w:rsidR="00401685" w:rsidRPr="00B72643" w:rsidRDefault="00401685" w:rsidP="007112B3">
      <w:pPr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_________________________________</w:t>
      </w:r>
    </w:p>
    <w:p w14:paraId="14A0340F" w14:textId="77777777" w:rsidR="00401685" w:rsidRPr="001E4404" w:rsidRDefault="00401685" w:rsidP="007112B3">
      <w:pPr>
        <w:contextualSpacing/>
        <w:jc w:val="both"/>
        <w:rPr>
          <w:color w:val="000000" w:themeColor="text1"/>
          <w:lang w:val="ru-RU"/>
        </w:rPr>
      </w:pPr>
      <w:r w:rsidRPr="001E4404">
        <w:rPr>
          <w:color w:val="000000" w:themeColor="text1"/>
          <w:lang w:val="ru-RU"/>
        </w:rPr>
        <w:t>(дата осуществления кассовой операции)</w:t>
      </w:r>
    </w:p>
    <w:p w14:paraId="60F9D487" w14:textId="77777777" w:rsidR="00401685" w:rsidRPr="00B72643" w:rsidRDefault="00401685" w:rsidP="007112B3">
      <w:pPr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______________________________________________________________</w:t>
      </w:r>
    </w:p>
    <w:p w14:paraId="6B5B17E8" w14:textId="43C71FA7" w:rsidR="00401685" w:rsidRPr="001E4404" w:rsidRDefault="00401685" w:rsidP="007112B3">
      <w:pPr>
        <w:jc w:val="both"/>
        <w:rPr>
          <w:color w:val="000000" w:themeColor="text1"/>
          <w:lang w:val="ru-RU"/>
        </w:rPr>
      </w:pPr>
      <w:r w:rsidRPr="001E4404">
        <w:rPr>
          <w:color w:val="000000" w:themeColor="text1"/>
          <w:lang w:val="ru-RU"/>
        </w:rPr>
        <w:t xml:space="preserve">(наименование </w:t>
      </w:r>
      <w:r w:rsidR="00C27332" w:rsidRPr="001E4404">
        <w:rPr>
          <w:color w:val="000000" w:themeColor="text1"/>
          <w:lang w:val="ru-RU"/>
        </w:rPr>
        <w:t>б</w:t>
      </w:r>
      <w:r w:rsidRPr="001E4404">
        <w:rPr>
          <w:color w:val="000000" w:themeColor="text1"/>
          <w:lang w:val="ru-RU"/>
        </w:rPr>
        <w:t>анк</w:t>
      </w:r>
      <w:r w:rsidR="00C27332" w:rsidRPr="001E4404">
        <w:rPr>
          <w:color w:val="000000" w:themeColor="text1"/>
          <w:lang w:val="ru-RU"/>
        </w:rPr>
        <w:t>овского учреждения</w:t>
      </w:r>
      <w:r w:rsidRPr="001E4404">
        <w:rPr>
          <w:color w:val="000000" w:themeColor="text1"/>
          <w:lang w:val="ru-RU"/>
        </w:rPr>
        <w:t>)</w:t>
      </w:r>
    </w:p>
    <w:tbl>
      <w:tblPr>
        <w:tblW w:w="9618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895"/>
        <w:gridCol w:w="1304"/>
        <w:gridCol w:w="2605"/>
        <w:gridCol w:w="1389"/>
        <w:gridCol w:w="2425"/>
      </w:tblGrid>
      <w:tr w:rsidR="00B72643" w:rsidRPr="00B72643" w14:paraId="367BF5C5" w14:textId="77777777" w:rsidTr="00DF3604">
        <w:trPr>
          <w:tblCellSpacing w:w="22" w:type="dxa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0975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Наименование валюты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8FD1" w14:textId="77777777" w:rsidR="00DF3604" w:rsidRDefault="00401685" w:rsidP="00DF3604">
            <w:pPr>
              <w:pStyle w:val="a3"/>
              <w:spacing w:before="0" w:beforeAutospacing="0" w:after="0" w:afterAutospacing="0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  <w:r w:rsidRPr="00B72643">
              <w:rPr>
                <w:color w:val="000000" w:themeColor="text1"/>
                <w:sz w:val="16"/>
                <w:szCs w:val="16"/>
                <w:lang w:val="ru-RU"/>
              </w:rPr>
              <w:br/>
              <w:t> </w:t>
            </w:r>
            <w:r w:rsidRPr="00B72643">
              <w:rPr>
                <w:color w:val="000000" w:themeColor="text1"/>
                <w:sz w:val="16"/>
                <w:szCs w:val="16"/>
                <w:lang w:val="ru-RU"/>
              </w:rPr>
              <w:br/>
              <w:t> </w:t>
            </w:r>
          </w:p>
          <w:p w14:paraId="09CE1541" w14:textId="77777777" w:rsidR="00DF3604" w:rsidRDefault="00401685" w:rsidP="00DF3604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br/>
            </w:r>
            <w:r w:rsidR="003568DF" w:rsidRPr="00B72643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p w14:paraId="4212074D" w14:textId="77777777" w:rsidR="00DF3604" w:rsidRPr="00DF3604" w:rsidRDefault="00401685" w:rsidP="00DF3604">
            <w:pPr>
              <w:pStyle w:val="a3"/>
              <w:spacing w:before="0" w:beforeAutospacing="0" w:after="0" w:afterAutospacing="0" w:line="160" w:lineRule="atLeast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Дебет</w:t>
            </w:r>
            <w:r w:rsidRPr="00B72643">
              <w:rPr>
                <w:color w:val="000000" w:themeColor="text1"/>
                <w:sz w:val="28"/>
                <w:szCs w:val="28"/>
                <w:lang w:val="ru-RU"/>
              </w:rPr>
              <w:br/>
            </w:r>
          </w:p>
          <w:p w14:paraId="48AEE0A6" w14:textId="77777777" w:rsidR="00401685" w:rsidRPr="00B72643" w:rsidRDefault="00401685" w:rsidP="00DF3604">
            <w:pPr>
              <w:pStyle w:val="a3"/>
              <w:spacing w:before="0" w:beforeAutospacing="0" w:after="0" w:afterAutospacing="0" w:line="160" w:lineRule="atLeast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 xml:space="preserve">Кредит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2BAD" w14:textId="77777777" w:rsidR="00401685" w:rsidRPr="00B72643" w:rsidRDefault="006237FF" w:rsidP="007112B3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№</w:t>
            </w:r>
            <w:r w:rsidR="00401685" w:rsidRPr="00B72643">
              <w:rPr>
                <w:color w:val="000000" w:themeColor="text1"/>
                <w:sz w:val="28"/>
                <w:szCs w:val="28"/>
                <w:lang w:val="ru-RU"/>
              </w:rPr>
              <w:t xml:space="preserve"> счета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70D9" w14:textId="77777777" w:rsidR="00401685" w:rsidRPr="00B72643" w:rsidRDefault="00401685" w:rsidP="007112B3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2F58" w14:textId="77777777" w:rsidR="00401685" w:rsidRPr="00B72643" w:rsidRDefault="00401685" w:rsidP="007112B3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Эквивалент в российских рублях</w:t>
            </w:r>
          </w:p>
        </w:tc>
      </w:tr>
      <w:tr w:rsidR="00B72643" w:rsidRPr="00B72643" w14:paraId="43A9F810" w14:textId="77777777" w:rsidTr="00DF3604">
        <w:trPr>
          <w:tblCellSpacing w:w="22" w:type="dxa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6640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F7D5D" w14:textId="77777777" w:rsidR="00401685" w:rsidRPr="00B72643" w:rsidRDefault="00401685" w:rsidP="007112B3">
            <w:pPr>
              <w:rPr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4A01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CD72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7A63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</w:tr>
      <w:tr w:rsidR="00B72643" w:rsidRPr="00B72643" w14:paraId="0063E129" w14:textId="77777777" w:rsidTr="00DF3604">
        <w:trPr>
          <w:tblCellSpacing w:w="22" w:type="dxa"/>
          <w:jc w:val="center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5E51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 </w:t>
            </w: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47D4" w14:textId="77777777" w:rsidR="00401685" w:rsidRPr="00B72643" w:rsidRDefault="00401685" w:rsidP="007112B3">
            <w:pPr>
              <w:rPr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7A43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4BE8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EEF5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</w:tr>
      <w:tr w:rsidR="00B72643" w:rsidRPr="00B72643" w14:paraId="33DED1A9" w14:textId="77777777" w:rsidTr="00DF3604">
        <w:trPr>
          <w:tblCellSpacing w:w="22" w:type="dxa"/>
          <w:jc w:val="center"/>
        </w:trPr>
        <w:tc>
          <w:tcPr>
            <w:tcW w:w="2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7F32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28"/>
                <w:szCs w:val="28"/>
                <w:lang w:val="ru-RU"/>
              </w:rPr>
            </w:pPr>
            <w:r w:rsidRPr="00B72643">
              <w:rPr>
                <w:color w:val="000000" w:themeColor="text1"/>
                <w:sz w:val="28"/>
                <w:szCs w:val="28"/>
                <w:lang w:val="ru-RU"/>
              </w:rPr>
              <w:t>Общая сумма (цифрами)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5578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9632" w14:textId="77777777" w:rsidR="00401685" w:rsidRPr="00B72643" w:rsidRDefault="00401685" w:rsidP="007112B3">
            <w:pPr>
              <w:pStyle w:val="a3"/>
              <w:rPr>
                <w:color w:val="000000" w:themeColor="text1"/>
                <w:sz w:val="16"/>
                <w:szCs w:val="16"/>
                <w:lang w:val="ru-RU"/>
              </w:rPr>
            </w:pPr>
            <w:r w:rsidRPr="00B72643">
              <w:rPr>
                <w:color w:val="000000" w:themeColor="text1"/>
                <w:sz w:val="16"/>
                <w:szCs w:val="16"/>
                <w:lang w:val="ru-RU"/>
              </w:rPr>
              <w:t> </w:t>
            </w:r>
          </w:p>
        </w:tc>
      </w:tr>
    </w:tbl>
    <w:p w14:paraId="061DFD8A" w14:textId="77777777" w:rsidR="00401685" w:rsidRPr="00B72643" w:rsidRDefault="00401685" w:rsidP="007112B3">
      <w:pPr>
        <w:jc w:val="right"/>
        <w:rPr>
          <w:color w:val="000000" w:themeColor="text1"/>
          <w:sz w:val="28"/>
          <w:szCs w:val="28"/>
          <w:lang w:val="ru-RU"/>
        </w:rPr>
      </w:pPr>
    </w:p>
    <w:p w14:paraId="47945300" w14:textId="77777777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Получатель/плательщик _______________________________________________</w:t>
      </w:r>
    </w:p>
    <w:p w14:paraId="204105DD" w14:textId="77777777" w:rsidR="00401685" w:rsidRPr="00B72643" w:rsidRDefault="003874E6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 xml:space="preserve">    </w:t>
      </w:r>
      <w:r w:rsidR="00401685" w:rsidRPr="00B72643">
        <w:rPr>
          <w:color w:val="000000" w:themeColor="text1"/>
          <w:sz w:val="28"/>
          <w:szCs w:val="28"/>
          <w:lang w:val="ru-RU"/>
        </w:rPr>
        <w:t>(указать нужное)</w:t>
      </w:r>
    </w:p>
    <w:p w14:paraId="798AA11C" w14:textId="77777777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Общая сумма ________________________________________________________</w:t>
      </w:r>
    </w:p>
    <w:p w14:paraId="5653A75B" w14:textId="6FCDCA23" w:rsidR="00401685" w:rsidRPr="001E4404" w:rsidRDefault="00401685" w:rsidP="001E4404">
      <w:pPr>
        <w:contextualSpacing/>
        <w:jc w:val="center"/>
        <w:rPr>
          <w:color w:val="000000" w:themeColor="text1"/>
          <w:lang w:val="ru-RU"/>
        </w:rPr>
      </w:pPr>
      <w:r w:rsidRPr="001E4404">
        <w:rPr>
          <w:color w:val="000000" w:themeColor="text1"/>
          <w:lang w:val="ru-RU"/>
        </w:rPr>
        <w:t>(прописью)</w:t>
      </w:r>
    </w:p>
    <w:p w14:paraId="62483562" w14:textId="77777777" w:rsidR="00401685" w:rsidRPr="00B72643" w:rsidRDefault="00401685" w:rsidP="007112B3">
      <w:pPr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Содержание операции _________________________________________________</w:t>
      </w:r>
    </w:p>
    <w:p w14:paraId="0734DCF4" w14:textId="77777777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____________________________________________________________________</w:t>
      </w:r>
    </w:p>
    <w:p w14:paraId="120D22C8" w14:textId="73260F55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____________________________________</w:t>
      </w:r>
    </w:p>
    <w:p w14:paraId="1CFC1798" w14:textId="0986ECA8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 xml:space="preserve">Предъявленный документ ______________________ </w:t>
      </w:r>
      <w:r w:rsidR="006237FF" w:rsidRPr="00B72643">
        <w:rPr>
          <w:color w:val="000000" w:themeColor="text1"/>
          <w:sz w:val="28"/>
          <w:szCs w:val="28"/>
          <w:lang w:val="ru-RU"/>
        </w:rPr>
        <w:t>№</w:t>
      </w:r>
      <w:r w:rsidRPr="00B72643">
        <w:rPr>
          <w:color w:val="000000" w:themeColor="text1"/>
          <w:sz w:val="28"/>
          <w:szCs w:val="28"/>
          <w:lang w:val="ru-RU"/>
        </w:rPr>
        <w:t xml:space="preserve"> ____________________</w:t>
      </w:r>
    </w:p>
    <w:p w14:paraId="0E21D9E5" w14:textId="44D09288" w:rsidR="00401685" w:rsidRPr="001E4404" w:rsidRDefault="00401685" w:rsidP="007112B3">
      <w:pPr>
        <w:jc w:val="both"/>
        <w:rPr>
          <w:color w:val="000000" w:themeColor="text1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 xml:space="preserve">                        </w:t>
      </w:r>
      <w:r w:rsidR="001E4404">
        <w:rPr>
          <w:color w:val="000000" w:themeColor="text1"/>
          <w:sz w:val="28"/>
          <w:szCs w:val="28"/>
          <w:lang w:val="ru-RU"/>
        </w:rPr>
        <w:t xml:space="preserve">                        </w:t>
      </w:r>
      <w:r w:rsidRPr="001E4404">
        <w:rPr>
          <w:color w:val="000000" w:themeColor="text1"/>
          <w:lang w:val="ru-RU"/>
        </w:rPr>
        <w:t>(удостоверение/паспорт</w:t>
      </w:r>
      <w:r w:rsidR="00CF45EB" w:rsidRPr="001E4404">
        <w:rPr>
          <w:color w:val="000000" w:themeColor="text1"/>
          <w:lang w:val="ru-RU"/>
        </w:rPr>
        <w:t xml:space="preserve"> или документ, его заменяющий</w:t>
      </w:r>
      <w:r w:rsidRPr="001E4404">
        <w:rPr>
          <w:color w:val="000000" w:themeColor="text1"/>
          <w:lang w:val="ru-RU"/>
        </w:rPr>
        <w:t>)</w:t>
      </w:r>
    </w:p>
    <w:p w14:paraId="43B0D818" w14:textId="77777777" w:rsidR="007112B3" w:rsidRPr="00B72643" w:rsidRDefault="007112B3" w:rsidP="007112B3">
      <w:pPr>
        <w:jc w:val="both"/>
        <w:rPr>
          <w:color w:val="000000" w:themeColor="text1"/>
          <w:sz w:val="28"/>
          <w:szCs w:val="28"/>
          <w:lang w:val="ru-RU"/>
        </w:rPr>
      </w:pPr>
    </w:p>
    <w:p w14:paraId="725EE982" w14:textId="77777777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____________________________________________________________________</w:t>
      </w:r>
    </w:p>
    <w:p w14:paraId="3E31036F" w14:textId="77777777" w:rsidR="00DF3604" w:rsidRDefault="00DF3604" w:rsidP="007112B3">
      <w:pPr>
        <w:jc w:val="both"/>
        <w:rPr>
          <w:color w:val="000000" w:themeColor="text1"/>
          <w:sz w:val="28"/>
          <w:szCs w:val="28"/>
          <w:lang w:val="ru-RU"/>
        </w:rPr>
      </w:pPr>
    </w:p>
    <w:p w14:paraId="795D7FAE" w14:textId="32EEA3AA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Подпись получателя/плательщика</w:t>
      </w:r>
      <w:r w:rsidRPr="00B72643">
        <w:rPr>
          <w:color w:val="000000" w:themeColor="text1"/>
          <w:sz w:val="28"/>
          <w:szCs w:val="28"/>
          <w:lang w:val="ru-RU"/>
        </w:rPr>
        <w:tab/>
      </w:r>
      <w:r w:rsidRPr="00B72643">
        <w:rPr>
          <w:color w:val="000000" w:themeColor="text1"/>
          <w:sz w:val="28"/>
          <w:szCs w:val="28"/>
          <w:lang w:val="ru-RU"/>
        </w:rPr>
        <w:tab/>
      </w:r>
      <w:r w:rsidRPr="00B72643">
        <w:rPr>
          <w:color w:val="000000" w:themeColor="text1"/>
          <w:sz w:val="28"/>
          <w:szCs w:val="28"/>
          <w:lang w:val="ru-RU"/>
        </w:rPr>
        <w:tab/>
        <w:t xml:space="preserve">Подписи </w:t>
      </w:r>
      <w:r w:rsidR="00C27332">
        <w:rPr>
          <w:color w:val="000000" w:themeColor="text1"/>
          <w:sz w:val="28"/>
          <w:szCs w:val="28"/>
          <w:lang w:val="ru-RU"/>
        </w:rPr>
        <w:t>б</w:t>
      </w:r>
      <w:r w:rsidRPr="00B72643">
        <w:rPr>
          <w:color w:val="000000" w:themeColor="text1"/>
          <w:sz w:val="28"/>
          <w:szCs w:val="28"/>
          <w:lang w:val="ru-RU"/>
        </w:rPr>
        <w:t>анк</w:t>
      </w:r>
      <w:r w:rsidR="00C27332">
        <w:rPr>
          <w:color w:val="000000" w:themeColor="text1"/>
          <w:sz w:val="28"/>
          <w:szCs w:val="28"/>
          <w:lang w:val="ru-RU"/>
        </w:rPr>
        <w:t>овского</w:t>
      </w:r>
    </w:p>
    <w:p w14:paraId="08097A91" w14:textId="66EFCF66" w:rsidR="00C27332" w:rsidRDefault="00C27332" w:rsidP="007112B3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  учреждения</w:t>
      </w:r>
    </w:p>
    <w:p w14:paraId="12F8258F" w14:textId="77777777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>_________________</w:t>
      </w:r>
      <w:r w:rsidRPr="00B72643">
        <w:rPr>
          <w:color w:val="000000" w:themeColor="text1"/>
          <w:sz w:val="28"/>
          <w:szCs w:val="28"/>
          <w:lang w:val="ru-RU"/>
        </w:rPr>
        <w:tab/>
      </w:r>
      <w:r w:rsidRPr="00B72643">
        <w:rPr>
          <w:color w:val="000000" w:themeColor="text1"/>
          <w:sz w:val="28"/>
          <w:szCs w:val="28"/>
          <w:lang w:val="ru-RU"/>
        </w:rPr>
        <w:tab/>
      </w:r>
      <w:r w:rsidRPr="00B72643">
        <w:rPr>
          <w:color w:val="000000" w:themeColor="text1"/>
          <w:sz w:val="28"/>
          <w:szCs w:val="28"/>
          <w:lang w:val="ru-RU"/>
        </w:rPr>
        <w:tab/>
      </w:r>
      <w:r w:rsidRPr="00B72643">
        <w:rPr>
          <w:color w:val="000000" w:themeColor="text1"/>
          <w:sz w:val="28"/>
          <w:szCs w:val="28"/>
          <w:lang w:val="ru-RU"/>
        </w:rPr>
        <w:tab/>
      </w:r>
      <w:r w:rsidRPr="00B72643">
        <w:rPr>
          <w:color w:val="000000" w:themeColor="text1"/>
          <w:sz w:val="28"/>
          <w:szCs w:val="28"/>
          <w:lang w:val="ru-RU"/>
        </w:rPr>
        <w:tab/>
        <w:t>__________________</w:t>
      </w:r>
    </w:p>
    <w:p w14:paraId="54C58F6D" w14:textId="77777777" w:rsidR="00DF3604" w:rsidRDefault="00DF3604" w:rsidP="007112B3">
      <w:pPr>
        <w:jc w:val="both"/>
        <w:rPr>
          <w:color w:val="000000" w:themeColor="text1"/>
          <w:sz w:val="28"/>
          <w:szCs w:val="28"/>
          <w:lang w:val="ru-RU"/>
        </w:rPr>
      </w:pPr>
    </w:p>
    <w:p w14:paraId="3A1C3671" w14:textId="7410DB83" w:rsidR="00401685" w:rsidRPr="00B72643" w:rsidRDefault="00401685" w:rsidP="007112B3">
      <w:pPr>
        <w:jc w:val="both"/>
        <w:rPr>
          <w:color w:val="000000" w:themeColor="text1"/>
          <w:sz w:val="28"/>
          <w:szCs w:val="28"/>
          <w:lang w:val="ru-RU"/>
        </w:rPr>
      </w:pPr>
      <w:r w:rsidRPr="00B72643">
        <w:rPr>
          <w:color w:val="000000" w:themeColor="text1"/>
          <w:sz w:val="28"/>
          <w:szCs w:val="28"/>
          <w:lang w:val="ru-RU"/>
        </w:rPr>
        <w:t xml:space="preserve"> </w:t>
      </w:r>
    </w:p>
    <w:p w14:paraId="676171D4" w14:textId="77777777" w:rsidR="00401685" w:rsidRPr="00B72643" w:rsidRDefault="00401685" w:rsidP="007112B3">
      <w:pPr>
        <w:jc w:val="right"/>
        <w:rPr>
          <w:color w:val="000000" w:themeColor="text1"/>
          <w:sz w:val="28"/>
          <w:szCs w:val="28"/>
          <w:lang w:val="ru-RU"/>
        </w:rPr>
      </w:pPr>
    </w:p>
    <w:p w14:paraId="2058B79F" w14:textId="77777777" w:rsidR="00411556" w:rsidRPr="00B72643" w:rsidRDefault="00411556" w:rsidP="007112B3">
      <w:pPr>
        <w:jc w:val="right"/>
        <w:rPr>
          <w:color w:val="000000" w:themeColor="text1"/>
          <w:sz w:val="28"/>
          <w:szCs w:val="28"/>
          <w:lang w:val="ru-RU"/>
        </w:rPr>
      </w:pPr>
    </w:p>
    <w:p w14:paraId="06890DEE" w14:textId="77777777" w:rsidR="007112B3" w:rsidRPr="00B72643" w:rsidRDefault="007112B3" w:rsidP="007112B3">
      <w:pPr>
        <w:rPr>
          <w:color w:val="000000" w:themeColor="text1"/>
          <w:sz w:val="28"/>
          <w:szCs w:val="28"/>
          <w:lang w:val="ru-RU"/>
        </w:rPr>
      </w:pPr>
    </w:p>
    <w:p w14:paraId="52E81BA8" w14:textId="77777777" w:rsidR="00DF3604" w:rsidRDefault="00DF3604" w:rsidP="00DF3604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14:paraId="3761CE6D" w14:textId="45C21C90" w:rsidR="00401685" w:rsidRPr="00B72643" w:rsidRDefault="00DF3604" w:rsidP="00C27332">
      <w:pPr>
        <w:tabs>
          <w:tab w:val="left" w:pos="7088"/>
        </w:tabs>
        <w:rPr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 w:rsidRPr="007E57E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</w:p>
    <w:sectPr w:rsidR="00401685" w:rsidRPr="00B72643" w:rsidSect="00DF3604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8C73D" w14:textId="77777777" w:rsidR="00643AB8" w:rsidRDefault="00643AB8">
      <w:r>
        <w:separator/>
      </w:r>
    </w:p>
  </w:endnote>
  <w:endnote w:type="continuationSeparator" w:id="0">
    <w:p w14:paraId="1FC1CAF7" w14:textId="77777777" w:rsidR="00643AB8" w:rsidRDefault="0064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33B2D" w14:textId="77777777" w:rsidR="00643AB8" w:rsidRDefault="00643AB8">
      <w:r>
        <w:separator/>
      </w:r>
    </w:p>
  </w:footnote>
  <w:footnote w:type="continuationSeparator" w:id="0">
    <w:p w14:paraId="0FB7C933" w14:textId="77777777" w:rsidR="00643AB8" w:rsidRDefault="00643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36515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6A1F43A" w14:textId="77777777" w:rsidR="00411556" w:rsidRPr="00E60A16" w:rsidRDefault="00372A20">
        <w:pPr>
          <w:pStyle w:val="ac"/>
          <w:jc w:val="center"/>
          <w:rPr>
            <w:sz w:val="28"/>
            <w:szCs w:val="28"/>
            <w:lang w:val="ru-RU"/>
          </w:rPr>
        </w:pPr>
        <w:r w:rsidRPr="00E60A16">
          <w:rPr>
            <w:sz w:val="28"/>
            <w:szCs w:val="28"/>
          </w:rPr>
          <w:fldChar w:fldCharType="begin"/>
        </w:r>
        <w:r w:rsidRPr="00E60A16">
          <w:rPr>
            <w:sz w:val="28"/>
            <w:szCs w:val="28"/>
          </w:rPr>
          <w:instrText>PAGE   \* MERGEFORMAT</w:instrText>
        </w:r>
        <w:r w:rsidRPr="00E60A16">
          <w:rPr>
            <w:sz w:val="28"/>
            <w:szCs w:val="28"/>
          </w:rPr>
          <w:fldChar w:fldCharType="separate"/>
        </w:r>
        <w:r w:rsidR="004A3A7B" w:rsidRPr="004A3A7B">
          <w:rPr>
            <w:noProof/>
            <w:sz w:val="28"/>
            <w:szCs w:val="28"/>
            <w:lang w:val="ru-RU"/>
          </w:rPr>
          <w:t>2</w:t>
        </w:r>
        <w:r w:rsidRPr="00E60A16">
          <w:rPr>
            <w:sz w:val="28"/>
            <w:szCs w:val="28"/>
          </w:rPr>
          <w:fldChar w:fldCharType="end"/>
        </w:r>
      </w:p>
      <w:p w14:paraId="6E2343F6" w14:textId="77777777" w:rsidR="00372A20" w:rsidRPr="00411556" w:rsidRDefault="00411556" w:rsidP="00411556">
        <w:pPr>
          <w:pStyle w:val="ac"/>
          <w:jc w:val="right"/>
          <w:rPr>
            <w:sz w:val="28"/>
            <w:szCs w:val="28"/>
          </w:rPr>
        </w:pPr>
        <w:r w:rsidRPr="00411556">
          <w:rPr>
            <w:sz w:val="28"/>
            <w:szCs w:val="28"/>
            <w:lang w:val="ru-RU"/>
          </w:rPr>
          <w:t xml:space="preserve">Продолжение приложения </w:t>
        </w:r>
        <w:r w:rsidR="00E60A16">
          <w:rPr>
            <w:sz w:val="28"/>
            <w:szCs w:val="28"/>
            <w:lang w:val="ru-RU"/>
          </w:rPr>
          <w:t>9</w:t>
        </w:r>
      </w:p>
    </w:sdtContent>
  </w:sdt>
  <w:p w14:paraId="59F32DF9" w14:textId="77777777" w:rsidR="00372A20" w:rsidRDefault="00372A2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1F5F"/>
    <w:rsid w:val="000029CB"/>
    <w:rsid w:val="00002A94"/>
    <w:rsid w:val="00003943"/>
    <w:rsid w:val="00003CD6"/>
    <w:rsid w:val="000054AC"/>
    <w:rsid w:val="00006094"/>
    <w:rsid w:val="00006B17"/>
    <w:rsid w:val="00007333"/>
    <w:rsid w:val="000073EF"/>
    <w:rsid w:val="0001006D"/>
    <w:rsid w:val="00014D51"/>
    <w:rsid w:val="00015ABF"/>
    <w:rsid w:val="000168EE"/>
    <w:rsid w:val="000174C4"/>
    <w:rsid w:val="00025958"/>
    <w:rsid w:val="000278D3"/>
    <w:rsid w:val="000337B8"/>
    <w:rsid w:val="00037CAB"/>
    <w:rsid w:val="00042413"/>
    <w:rsid w:val="0004625E"/>
    <w:rsid w:val="00050215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7056B"/>
    <w:rsid w:val="00073721"/>
    <w:rsid w:val="0007376C"/>
    <w:rsid w:val="00081F12"/>
    <w:rsid w:val="000829C2"/>
    <w:rsid w:val="000853B5"/>
    <w:rsid w:val="000902C3"/>
    <w:rsid w:val="000914DE"/>
    <w:rsid w:val="00092B47"/>
    <w:rsid w:val="00093013"/>
    <w:rsid w:val="00094479"/>
    <w:rsid w:val="00094C2C"/>
    <w:rsid w:val="00096CBA"/>
    <w:rsid w:val="000A15BC"/>
    <w:rsid w:val="000A2562"/>
    <w:rsid w:val="000A267E"/>
    <w:rsid w:val="000A4EA8"/>
    <w:rsid w:val="000A57F2"/>
    <w:rsid w:val="000A5BC5"/>
    <w:rsid w:val="000A6A94"/>
    <w:rsid w:val="000A7427"/>
    <w:rsid w:val="000B06AF"/>
    <w:rsid w:val="000B1732"/>
    <w:rsid w:val="000B31E6"/>
    <w:rsid w:val="000B41F3"/>
    <w:rsid w:val="000B45D4"/>
    <w:rsid w:val="000B7A1F"/>
    <w:rsid w:val="000C24AE"/>
    <w:rsid w:val="000C422A"/>
    <w:rsid w:val="000C7141"/>
    <w:rsid w:val="000D1510"/>
    <w:rsid w:val="000D1A2F"/>
    <w:rsid w:val="000D442A"/>
    <w:rsid w:val="000E26B4"/>
    <w:rsid w:val="000E66A0"/>
    <w:rsid w:val="000E7679"/>
    <w:rsid w:val="000F1716"/>
    <w:rsid w:val="000F308A"/>
    <w:rsid w:val="000F5290"/>
    <w:rsid w:val="000F5EFF"/>
    <w:rsid w:val="00101B2E"/>
    <w:rsid w:val="00102163"/>
    <w:rsid w:val="00104065"/>
    <w:rsid w:val="00105F71"/>
    <w:rsid w:val="001136A3"/>
    <w:rsid w:val="00113A67"/>
    <w:rsid w:val="00114762"/>
    <w:rsid w:val="00117368"/>
    <w:rsid w:val="00123280"/>
    <w:rsid w:val="00124B7D"/>
    <w:rsid w:val="0012595C"/>
    <w:rsid w:val="00130345"/>
    <w:rsid w:val="00131251"/>
    <w:rsid w:val="001312C4"/>
    <w:rsid w:val="00135D94"/>
    <w:rsid w:val="001361E3"/>
    <w:rsid w:val="001417E0"/>
    <w:rsid w:val="00143626"/>
    <w:rsid w:val="00144384"/>
    <w:rsid w:val="00147F47"/>
    <w:rsid w:val="00161049"/>
    <w:rsid w:val="00162135"/>
    <w:rsid w:val="00165658"/>
    <w:rsid w:val="00165DA4"/>
    <w:rsid w:val="001678B3"/>
    <w:rsid w:val="00171236"/>
    <w:rsid w:val="0018065D"/>
    <w:rsid w:val="00181383"/>
    <w:rsid w:val="00182280"/>
    <w:rsid w:val="00182CB3"/>
    <w:rsid w:val="00183B85"/>
    <w:rsid w:val="00187BA4"/>
    <w:rsid w:val="00187DA4"/>
    <w:rsid w:val="00193DA1"/>
    <w:rsid w:val="00194108"/>
    <w:rsid w:val="001A0A84"/>
    <w:rsid w:val="001A120E"/>
    <w:rsid w:val="001B19E9"/>
    <w:rsid w:val="001B23B7"/>
    <w:rsid w:val="001B3251"/>
    <w:rsid w:val="001B54DF"/>
    <w:rsid w:val="001B72D1"/>
    <w:rsid w:val="001B7687"/>
    <w:rsid w:val="001C39B2"/>
    <w:rsid w:val="001C4375"/>
    <w:rsid w:val="001C4782"/>
    <w:rsid w:val="001C532A"/>
    <w:rsid w:val="001C64A2"/>
    <w:rsid w:val="001D0F8D"/>
    <w:rsid w:val="001D1A0F"/>
    <w:rsid w:val="001D1D93"/>
    <w:rsid w:val="001D2684"/>
    <w:rsid w:val="001D2BE9"/>
    <w:rsid w:val="001D38F1"/>
    <w:rsid w:val="001D3BC3"/>
    <w:rsid w:val="001D54BE"/>
    <w:rsid w:val="001D63A8"/>
    <w:rsid w:val="001D6F4F"/>
    <w:rsid w:val="001D7616"/>
    <w:rsid w:val="001E0AEA"/>
    <w:rsid w:val="001E36B3"/>
    <w:rsid w:val="001E3DBB"/>
    <w:rsid w:val="001E4404"/>
    <w:rsid w:val="001E6691"/>
    <w:rsid w:val="001E6990"/>
    <w:rsid w:val="001E7E7E"/>
    <w:rsid w:val="001F65B8"/>
    <w:rsid w:val="0020114D"/>
    <w:rsid w:val="00201B35"/>
    <w:rsid w:val="00203556"/>
    <w:rsid w:val="00204D40"/>
    <w:rsid w:val="00206B21"/>
    <w:rsid w:val="002077A4"/>
    <w:rsid w:val="0021006C"/>
    <w:rsid w:val="00211B81"/>
    <w:rsid w:val="00212D16"/>
    <w:rsid w:val="0021411E"/>
    <w:rsid w:val="00217734"/>
    <w:rsid w:val="002200C8"/>
    <w:rsid w:val="00222D36"/>
    <w:rsid w:val="002255CE"/>
    <w:rsid w:val="00226572"/>
    <w:rsid w:val="002273E8"/>
    <w:rsid w:val="00230151"/>
    <w:rsid w:val="00235892"/>
    <w:rsid w:val="00236D0A"/>
    <w:rsid w:val="002432A6"/>
    <w:rsid w:val="00243884"/>
    <w:rsid w:val="002455A7"/>
    <w:rsid w:val="0024741D"/>
    <w:rsid w:val="00251CBC"/>
    <w:rsid w:val="0025350B"/>
    <w:rsid w:val="00254766"/>
    <w:rsid w:val="002552AF"/>
    <w:rsid w:val="00264553"/>
    <w:rsid w:val="00265DBF"/>
    <w:rsid w:val="002662F5"/>
    <w:rsid w:val="00271B21"/>
    <w:rsid w:val="00271EAC"/>
    <w:rsid w:val="00272A1A"/>
    <w:rsid w:val="0027433B"/>
    <w:rsid w:val="00274974"/>
    <w:rsid w:val="002749A0"/>
    <w:rsid w:val="00280777"/>
    <w:rsid w:val="00281262"/>
    <w:rsid w:val="00281429"/>
    <w:rsid w:val="00283ACD"/>
    <w:rsid w:val="002840FB"/>
    <w:rsid w:val="00290853"/>
    <w:rsid w:val="00290DD2"/>
    <w:rsid w:val="0029285A"/>
    <w:rsid w:val="002A01A1"/>
    <w:rsid w:val="002A23B7"/>
    <w:rsid w:val="002A291F"/>
    <w:rsid w:val="002A3923"/>
    <w:rsid w:val="002B0DCE"/>
    <w:rsid w:val="002B36B4"/>
    <w:rsid w:val="002B6690"/>
    <w:rsid w:val="002C46AF"/>
    <w:rsid w:val="002C59C0"/>
    <w:rsid w:val="002C5AA7"/>
    <w:rsid w:val="002D0634"/>
    <w:rsid w:val="002D0E42"/>
    <w:rsid w:val="002D14C2"/>
    <w:rsid w:val="002D56FE"/>
    <w:rsid w:val="002D5DC7"/>
    <w:rsid w:val="002E2B81"/>
    <w:rsid w:val="002E5874"/>
    <w:rsid w:val="002E7E6B"/>
    <w:rsid w:val="002F4214"/>
    <w:rsid w:val="002F5315"/>
    <w:rsid w:val="002F6427"/>
    <w:rsid w:val="0030165D"/>
    <w:rsid w:val="0030282D"/>
    <w:rsid w:val="00307411"/>
    <w:rsid w:val="00307E92"/>
    <w:rsid w:val="003153D4"/>
    <w:rsid w:val="003202D6"/>
    <w:rsid w:val="0032289B"/>
    <w:rsid w:val="003242E6"/>
    <w:rsid w:val="00325C9F"/>
    <w:rsid w:val="0032689C"/>
    <w:rsid w:val="003342BD"/>
    <w:rsid w:val="003349DC"/>
    <w:rsid w:val="0034119B"/>
    <w:rsid w:val="00341A2B"/>
    <w:rsid w:val="00344032"/>
    <w:rsid w:val="0034458B"/>
    <w:rsid w:val="00344D46"/>
    <w:rsid w:val="00353D7C"/>
    <w:rsid w:val="003568DF"/>
    <w:rsid w:val="0035757F"/>
    <w:rsid w:val="00363534"/>
    <w:rsid w:val="003637F6"/>
    <w:rsid w:val="003676E8"/>
    <w:rsid w:val="00372A20"/>
    <w:rsid w:val="00382930"/>
    <w:rsid w:val="00384E40"/>
    <w:rsid w:val="00385750"/>
    <w:rsid w:val="003874E6"/>
    <w:rsid w:val="00392539"/>
    <w:rsid w:val="00394EB1"/>
    <w:rsid w:val="00397DA9"/>
    <w:rsid w:val="00397DE3"/>
    <w:rsid w:val="003A0B8A"/>
    <w:rsid w:val="003A3307"/>
    <w:rsid w:val="003A3930"/>
    <w:rsid w:val="003A4462"/>
    <w:rsid w:val="003A4893"/>
    <w:rsid w:val="003B042C"/>
    <w:rsid w:val="003B189C"/>
    <w:rsid w:val="003C1216"/>
    <w:rsid w:val="003C5C6F"/>
    <w:rsid w:val="003D11E2"/>
    <w:rsid w:val="003D1B28"/>
    <w:rsid w:val="003D1DC3"/>
    <w:rsid w:val="003D2542"/>
    <w:rsid w:val="003D27F3"/>
    <w:rsid w:val="003D2D51"/>
    <w:rsid w:val="003D3FFF"/>
    <w:rsid w:val="003D641D"/>
    <w:rsid w:val="003D7B44"/>
    <w:rsid w:val="003E034A"/>
    <w:rsid w:val="003F1C33"/>
    <w:rsid w:val="003F3B0A"/>
    <w:rsid w:val="003F4238"/>
    <w:rsid w:val="003F49AD"/>
    <w:rsid w:val="003F5D47"/>
    <w:rsid w:val="003F6176"/>
    <w:rsid w:val="003F7CA9"/>
    <w:rsid w:val="00401685"/>
    <w:rsid w:val="0040432B"/>
    <w:rsid w:val="00405B6C"/>
    <w:rsid w:val="00410714"/>
    <w:rsid w:val="00411556"/>
    <w:rsid w:val="00411FC5"/>
    <w:rsid w:val="004135AA"/>
    <w:rsid w:val="00416BEF"/>
    <w:rsid w:val="00420327"/>
    <w:rsid w:val="00420A0E"/>
    <w:rsid w:val="00424041"/>
    <w:rsid w:val="00435D5F"/>
    <w:rsid w:val="00436084"/>
    <w:rsid w:val="00437DB6"/>
    <w:rsid w:val="00440952"/>
    <w:rsid w:val="00441D0D"/>
    <w:rsid w:val="00442C8C"/>
    <w:rsid w:val="004437B7"/>
    <w:rsid w:val="00444728"/>
    <w:rsid w:val="00444935"/>
    <w:rsid w:val="00445261"/>
    <w:rsid w:val="00451FC6"/>
    <w:rsid w:val="00456D21"/>
    <w:rsid w:val="004574D0"/>
    <w:rsid w:val="00464F50"/>
    <w:rsid w:val="00465A81"/>
    <w:rsid w:val="00465DFA"/>
    <w:rsid w:val="0046779C"/>
    <w:rsid w:val="0047289A"/>
    <w:rsid w:val="00472DAA"/>
    <w:rsid w:val="00473AA0"/>
    <w:rsid w:val="00473F9A"/>
    <w:rsid w:val="00476605"/>
    <w:rsid w:val="00485367"/>
    <w:rsid w:val="00490674"/>
    <w:rsid w:val="00490E77"/>
    <w:rsid w:val="00492D26"/>
    <w:rsid w:val="00496CA4"/>
    <w:rsid w:val="004A16C6"/>
    <w:rsid w:val="004A22BD"/>
    <w:rsid w:val="004A3A7B"/>
    <w:rsid w:val="004A6E62"/>
    <w:rsid w:val="004B41D3"/>
    <w:rsid w:val="004B5463"/>
    <w:rsid w:val="004B59F4"/>
    <w:rsid w:val="004C21E0"/>
    <w:rsid w:val="004C280E"/>
    <w:rsid w:val="004C7EF4"/>
    <w:rsid w:val="004D31AE"/>
    <w:rsid w:val="004D33B3"/>
    <w:rsid w:val="004D5BA9"/>
    <w:rsid w:val="004D6B15"/>
    <w:rsid w:val="004E1472"/>
    <w:rsid w:val="004E3831"/>
    <w:rsid w:val="004E5CCB"/>
    <w:rsid w:val="004E66B6"/>
    <w:rsid w:val="004E6A64"/>
    <w:rsid w:val="004F09B9"/>
    <w:rsid w:val="004F367F"/>
    <w:rsid w:val="004F721E"/>
    <w:rsid w:val="0050139C"/>
    <w:rsid w:val="00502827"/>
    <w:rsid w:val="00503077"/>
    <w:rsid w:val="00506E6D"/>
    <w:rsid w:val="00510E5C"/>
    <w:rsid w:val="005124E9"/>
    <w:rsid w:val="00513BB9"/>
    <w:rsid w:val="005145AE"/>
    <w:rsid w:val="005174E1"/>
    <w:rsid w:val="00517BC6"/>
    <w:rsid w:val="00524094"/>
    <w:rsid w:val="00524EE9"/>
    <w:rsid w:val="00527BB2"/>
    <w:rsid w:val="00527FB5"/>
    <w:rsid w:val="00530971"/>
    <w:rsid w:val="00530CC8"/>
    <w:rsid w:val="00533636"/>
    <w:rsid w:val="00534B99"/>
    <w:rsid w:val="0053635A"/>
    <w:rsid w:val="00536A61"/>
    <w:rsid w:val="00537C71"/>
    <w:rsid w:val="00545865"/>
    <w:rsid w:val="0055024D"/>
    <w:rsid w:val="00551448"/>
    <w:rsid w:val="00551E20"/>
    <w:rsid w:val="00557B6E"/>
    <w:rsid w:val="00561857"/>
    <w:rsid w:val="00562B2E"/>
    <w:rsid w:val="00563DDE"/>
    <w:rsid w:val="005652CC"/>
    <w:rsid w:val="00566347"/>
    <w:rsid w:val="00567B88"/>
    <w:rsid w:val="00567D7A"/>
    <w:rsid w:val="00570424"/>
    <w:rsid w:val="005742BF"/>
    <w:rsid w:val="00574D5F"/>
    <w:rsid w:val="00575BF4"/>
    <w:rsid w:val="00580CDA"/>
    <w:rsid w:val="0058100C"/>
    <w:rsid w:val="0058155D"/>
    <w:rsid w:val="00582D95"/>
    <w:rsid w:val="00582E63"/>
    <w:rsid w:val="005832D0"/>
    <w:rsid w:val="005841A3"/>
    <w:rsid w:val="0058563A"/>
    <w:rsid w:val="00587A36"/>
    <w:rsid w:val="00587F32"/>
    <w:rsid w:val="00590455"/>
    <w:rsid w:val="00590D23"/>
    <w:rsid w:val="00592559"/>
    <w:rsid w:val="00594DE0"/>
    <w:rsid w:val="005955BD"/>
    <w:rsid w:val="005974F9"/>
    <w:rsid w:val="005A28A7"/>
    <w:rsid w:val="005A4979"/>
    <w:rsid w:val="005A55E2"/>
    <w:rsid w:val="005A7389"/>
    <w:rsid w:val="005B0463"/>
    <w:rsid w:val="005B40B2"/>
    <w:rsid w:val="005B4B56"/>
    <w:rsid w:val="005B7D40"/>
    <w:rsid w:val="005C1DE6"/>
    <w:rsid w:val="005C344B"/>
    <w:rsid w:val="005C6742"/>
    <w:rsid w:val="005C7443"/>
    <w:rsid w:val="005D36C8"/>
    <w:rsid w:val="005D69F7"/>
    <w:rsid w:val="005E0B6A"/>
    <w:rsid w:val="005E2407"/>
    <w:rsid w:val="005E2E0C"/>
    <w:rsid w:val="005E55D9"/>
    <w:rsid w:val="005E5E94"/>
    <w:rsid w:val="005E6026"/>
    <w:rsid w:val="005E6EBC"/>
    <w:rsid w:val="005E6F57"/>
    <w:rsid w:val="005F0A28"/>
    <w:rsid w:val="005F1538"/>
    <w:rsid w:val="005F27D6"/>
    <w:rsid w:val="005F3184"/>
    <w:rsid w:val="00602691"/>
    <w:rsid w:val="00602A43"/>
    <w:rsid w:val="006038EB"/>
    <w:rsid w:val="00603D0A"/>
    <w:rsid w:val="006044B0"/>
    <w:rsid w:val="006048AD"/>
    <w:rsid w:val="00605985"/>
    <w:rsid w:val="0060616E"/>
    <w:rsid w:val="00610182"/>
    <w:rsid w:val="00614449"/>
    <w:rsid w:val="00615822"/>
    <w:rsid w:val="006176F4"/>
    <w:rsid w:val="00617912"/>
    <w:rsid w:val="00617943"/>
    <w:rsid w:val="00620335"/>
    <w:rsid w:val="006237FF"/>
    <w:rsid w:val="00624207"/>
    <w:rsid w:val="00625001"/>
    <w:rsid w:val="0062658B"/>
    <w:rsid w:val="00627940"/>
    <w:rsid w:val="00631203"/>
    <w:rsid w:val="00634061"/>
    <w:rsid w:val="00634935"/>
    <w:rsid w:val="006362F8"/>
    <w:rsid w:val="006375DD"/>
    <w:rsid w:val="00643AB8"/>
    <w:rsid w:val="00644931"/>
    <w:rsid w:val="0064662C"/>
    <w:rsid w:val="006506D2"/>
    <w:rsid w:val="00651534"/>
    <w:rsid w:val="00652766"/>
    <w:rsid w:val="00652AFF"/>
    <w:rsid w:val="00654A90"/>
    <w:rsid w:val="00654B2E"/>
    <w:rsid w:val="00656C6E"/>
    <w:rsid w:val="006620AA"/>
    <w:rsid w:val="006631E9"/>
    <w:rsid w:val="0066788C"/>
    <w:rsid w:val="006704EC"/>
    <w:rsid w:val="00670F03"/>
    <w:rsid w:val="006711C7"/>
    <w:rsid w:val="006719DC"/>
    <w:rsid w:val="00672BCC"/>
    <w:rsid w:val="00675729"/>
    <w:rsid w:val="0067695D"/>
    <w:rsid w:val="00683DEB"/>
    <w:rsid w:val="00685D72"/>
    <w:rsid w:val="00686546"/>
    <w:rsid w:val="00687CC0"/>
    <w:rsid w:val="00690C22"/>
    <w:rsid w:val="00691039"/>
    <w:rsid w:val="006927FA"/>
    <w:rsid w:val="0069332B"/>
    <w:rsid w:val="006948A9"/>
    <w:rsid w:val="006A09A9"/>
    <w:rsid w:val="006A2CE4"/>
    <w:rsid w:val="006A34DC"/>
    <w:rsid w:val="006A67CB"/>
    <w:rsid w:val="006A7C27"/>
    <w:rsid w:val="006B0111"/>
    <w:rsid w:val="006B2EC6"/>
    <w:rsid w:val="006B3F6B"/>
    <w:rsid w:val="006B583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6543"/>
    <w:rsid w:val="00700EE0"/>
    <w:rsid w:val="0070143D"/>
    <w:rsid w:val="007024D1"/>
    <w:rsid w:val="00703A4A"/>
    <w:rsid w:val="00703EE6"/>
    <w:rsid w:val="00704C81"/>
    <w:rsid w:val="0070746E"/>
    <w:rsid w:val="00711165"/>
    <w:rsid w:val="007112B3"/>
    <w:rsid w:val="00711D52"/>
    <w:rsid w:val="007131C8"/>
    <w:rsid w:val="00713505"/>
    <w:rsid w:val="00715343"/>
    <w:rsid w:val="00715DB7"/>
    <w:rsid w:val="007169DE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47340"/>
    <w:rsid w:val="00751BD4"/>
    <w:rsid w:val="007522E0"/>
    <w:rsid w:val="007535E8"/>
    <w:rsid w:val="007569B8"/>
    <w:rsid w:val="00763BA3"/>
    <w:rsid w:val="00766696"/>
    <w:rsid w:val="007679B0"/>
    <w:rsid w:val="00770A86"/>
    <w:rsid w:val="00773615"/>
    <w:rsid w:val="007740C8"/>
    <w:rsid w:val="00774C0C"/>
    <w:rsid w:val="00783A81"/>
    <w:rsid w:val="007876E1"/>
    <w:rsid w:val="007907FC"/>
    <w:rsid w:val="00792FE9"/>
    <w:rsid w:val="00795A68"/>
    <w:rsid w:val="007973DB"/>
    <w:rsid w:val="007A06A2"/>
    <w:rsid w:val="007A09E8"/>
    <w:rsid w:val="007A1E27"/>
    <w:rsid w:val="007A6083"/>
    <w:rsid w:val="007A7117"/>
    <w:rsid w:val="007B20A7"/>
    <w:rsid w:val="007B5709"/>
    <w:rsid w:val="007B7D9B"/>
    <w:rsid w:val="007C085F"/>
    <w:rsid w:val="007C12E5"/>
    <w:rsid w:val="007C5741"/>
    <w:rsid w:val="007D31F3"/>
    <w:rsid w:val="007D3781"/>
    <w:rsid w:val="007D4052"/>
    <w:rsid w:val="007D5CC4"/>
    <w:rsid w:val="007E0516"/>
    <w:rsid w:val="007E2139"/>
    <w:rsid w:val="007E2C42"/>
    <w:rsid w:val="007E4099"/>
    <w:rsid w:val="007E57E5"/>
    <w:rsid w:val="007F1036"/>
    <w:rsid w:val="007F58DF"/>
    <w:rsid w:val="007F642E"/>
    <w:rsid w:val="00802153"/>
    <w:rsid w:val="00803DCE"/>
    <w:rsid w:val="0080683F"/>
    <w:rsid w:val="00807B66"/>
    <w:rsid w:val="00811844"/>
    <w:rsid w:val="00812472"/>
    <w:rsid w:val="008161B9"/>
    <w:rsid w:val="00816451"/>
    <w:rsid w:val="00816C9E"/>
    <w:rsid w:val="0082174A"/>
    <w:rsid w:val="00823A00"/>
    <w:rsid w:val="00825845"/>
    <w:rsid w:val="008261F7"/>
    <w:rsid w:val="00831B03"/>
    <w:rsid w:val="0083471A"/>
    <w:rsid w:val="0083497F"/>
    <w:rsid w:val="008349E7"/>
    <w:rsid w:val="00834B3A"/>
    <w:rsid w:val="008379EC"/>
    <w:rsid w:val="00840A26"/>
    <w:rsid w:val="008421B1"/>
    <w:rsid w:val="00842AC9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71673"/>
    <w:rsid w:val="0087298A"/>
    <w:rsid w:val="00872FAB"/>
    <w:rsid w:val="00872FC0"/>
    <w:rsid w:val="00873E12"/>
    <w:rsid w:val="008764F2"/>
    <w:rsid w:val="00877195"/>
    <w:rsid w:val="00881427"/>
    <w:rsid w:val="00881C28"/>
    <w:rsid w:val="00882800"/>
    <w:rsid w:val="00890B71"/>
    <w:rsid w:val="00894AF3"/>
    <w:rsid w:val="00896225"/>
    <w:rsid w:val="008A0AF0"/>
    <w:rsid w:val="008A36DE"/>
    <w:rsid w:val="008A4DEA"/>
    <w:rsid w:val="008A7DA1"/>
    <w:rsid w:val="008B01B1"/>
    <w:rsid w:val="008B5441"/>
    <w:rsid w:val="008C131C"/>
    <w:rsid w:val="008C2502"/>
    <w:rsid w:val="008C2CD2"/>
    <w:rsid w:val="008C2D25"/>
    <w:rsid w:val="008C475D"/>
    <w:rsid w:val="008C5C6A"/>
    <w:rsid w:val="008C7F0D"/>
    <w:rsid w:val="008D1789"/>
    <w:rsid w:val="008D43D6"/>
    <w:rsid w:val="008D4BB4"/>
    <w:rsid w:val="008D6D92"/>
    <w:rsid w:val="008E07F8"/>
    <w:rsid w:val="008E6B63"/>
    <w:rsid w:val="008F34B0"/>
    <w:rsid w:val="008F4533"/>
    <w:rsid w:val="008F505A"/>
    <w:rsid w:val="008F5D33"/>
    <w:rsid w:val="008F7A09"/>
    <w:rsid w:val="00901BED"/>
    <w:rsid w:val="00902EED"/>
    <w:rsid w:val="00903FA2"/>
    <w:rsid w:val="00906011"/>
    <w:rsid w:val="009064C3"/>
    <w:rsid w:val="00906A4A"/>
    <w:rsid w:val="009077A8"/>
    <w:rsid w:val="009104F8"/>
    <w:rsid w:val="00912487"/>
    <w:rsid w:val="009210BE"/>
    <w:rsid w:val="0092163D"/>
    <w:rsid w:val="0092743E"/>
    <w:rsid w:val="009305F4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FA3"/>
    <w:rsid w:val="00947C26"/>
    <w:rsid w:val="0095037C"/>
    <w:rsid w:val="00950DB0"/>
    <w:rsid w:val="009524E8"/>
    <w:rsid w:val="0095324E"/>
    <w:rsid w:val="00953AB4"/>
    <w:rsid w:val="00955787"/>
    <w:rsid w:val="00960066"/>
    <w:rsid w:val="00960D6E"/>
    <w:rsid w:val="00967496"/>
    <w:rsid w:val="009741E5"/>
    <w:rsid w:val="0097600F"/>
    <w:rsid w:val="00976C7F"/>
    <w:rsid w:val="009774EB"/>
    <w:rsid w:val="009814B5"/>
    <w:rsid w:val="00982CBD"/>
    <w:rsid w:val="009830C4"/>
    <w:rsid w:val="009837F9"/>
    <w:rsid w:val="009841BF"/>
    <w:rsid w:val="00984C03"/>
    <w:rsid w:val="00991466"/>
    <w:rsid w:val="0099439E"/>
    <w:rsid w:val="009950EB"/>
    <w:rsid w:val="0099785C"/>
    <w:rsid w:val="009A0F20"/>
    <w:rsid w:val="009A2DA1"/>
    <w:rsid w:val="009A472E"/>
    <w:rsid w:val="009B04B4"/>
    <w:rsid w:val="009B24D1"/>
    <w:rsid w:val="009B3FF0"/>
    <w:rsid w:val="009B53E8"/>
    <w:rsid w:val="009B7A58"/>
    <w:rsid w:val="009C0B30"/>
    <w:rsid w:val="009C1841"/>
    <w:rsid w:val="009C6E82"/>
    <w:rsid w:val="009D1F47"/>
    <w:rsid w:val="009D3564"/>
    <w:rsid w:val="009D41D6"/>
    <w:rsid w:val="009D7F04"/>
    <w:rsid w:val="009E1F15"/>
    <w:rsid w:val="009E5A67"/>
    <w:rsid w:val="009F205E"/>
    <w:rsid w:val="009F6304"/>
    <w:rsid w:val="00A0070D"/>
    <w:rsid w:val="00A05BAC"/>
    <w:rsid w:val="00A111E0"/>
    <w:rsid w:val="00A153C0"/>
    <w:rsid w:val="00A16EED"/>
    <w:rsid w:val="00A17853"/>
    <w:rsid w:val="00A17A65"/>
    <w:rsid w:val="00A17E8E"/>
    <w:rsid w:val="00A21857"/>
    <w:rsid w:val="00A21FE5"/>
    <w:rsid w:val="00A237BA"/>
    <w:rsid w:val="00A250A3"/>
    <w:rsid w:val="00A2632C"/>
    <w:rsid w:val="00A32367"/>
    <w:rsid w:val="00A422BC"/>
    <w:rsid w:val="00A43231"/>
    <w:rsid w:val="00A46DEA"/>
    <w:rsid w:val="00A47B21"/>
    <w:rsid w:val="00A5179D"/>
    <w:rsid w:val="00A549ED"/>
    <w:rsid w:val="00A54D0B"/>
    <w:rsid w:val="00A55DCC"/>
    <w:rsid w:val="00A56787"/>
    <w:rsid w:val="00A5689B"/>
    <w:rsid w:val="00A63C14"/>
    <w:rsid w:val="00A643AE"/>
    <w:rsid w:val="00A65914"/>
    <w:rsid w:val="00A65FD4"/>
    <w:rsid w:val="00A67B56"/>
    <w:rsid w:val="00A704E5"/>
    <w:rsid w:val="00A70F4E"/>
    <w:rsid w:val="00A73856"/>
    <w:rsid w:val="00A739A3"/>
    <w:rsid w:val="00A751ED"/>
    <w:rsid w:val="00A75D24"/>
    <w:rsid w:val="00A80617"/>
    <w:rsid w:val="00A83570"/>
    <w:rsid w:val="00A83F76"/>
    <w:rsid w:val="00A844F8"/>
    <w:rsid w:val="00A8492A"/>
    <w:rsid w:val="00A92122"/>
    <w:rsid w:val="00A94226"/>
    <w:rsid w:val="00A94867"/>
    <w:rsid w:val="00A94E54"/>
    <w:rsid w:val="00AA6A8F"/>
    <w:rsid w:val="00AA7B57"/>
    <w:rsid w:val="00AB6CAF"/>
    <w:rsid w:val="00AB7FA4"/>
    <w:rsid w:val="00AC04C1"/>
    <w:rsid w:val="00AC0E09"/>
    <w:rsid w:val="00AC30D7"/>
    <w:rsid w:val="00AC32A8"/>
    <w:rsid w:val="00AC3DD5"/>
    <w:rsid w:val="00AC4838"/>
    <w:rsid w:val="00AD4273"/>
    <w:rsid w:val="00AD4B3C"/>
    <w:rsid w:val="00AD4FEA"/>
    <w:rsid w:val="00AD5C33"/>
    <w:rsid w:val="00AE34C2"/>
    <w:rsid w:val="00AE47CF"/>
    <w:rsid w:val="00AE5860"/>
    <w:rsid w:val="00AE7B82"/>
    <w:rsid w:val="00AF0267"/>
    <w:rsid w:val="00AF0ACE"/>
    <w:rsid w:val="00AF10FA"/>
    <w:rsid w:val="00AF577A"/>
    <w:rsid w:val="00AF69FC"/>
    <w:rsid w:val="00AF72A2"/>
    <w:rsid w:val="00AF75A5"/>
    <w:rsid w:val="00B004AD"/>
    <w:rsid w:val="00B00534"/>
    <w:rsid w:val="00B01290"/>
    <w:rsid w:val="00B05152"/>
    <w:rsid w:val="00B05878"/>
    <w:rsid w:val="00B071D3"/>
    <w:rsid w:val="00B12834"/>
    <w:rsid w:val="00B14376"/>
    <w:rsid w:val="00B163A0"/>
    <w:rsid w:val="00B16F51"/>
    <w:rsid w:val="00B20837"/>
    <w:rsid w:val="00B208BE"/>
    <w:rsid w:val="00B21E6F"/>
    <w:rsid w:val="00B21F5C"/>
    <w:rsid w:val="00B30840"/>
    <w:rsid w:val="00B30DEF"/>
    <w:rsid w:val="00B312A8"/>
    <w:rsid w:val="00B33791"/>
    <w:rsid w:val="00B4033F"/>
    <w:rsid w:val="00B42696"/>
    <w:rsid w:val="00B4550F"/>
    <w:rsid w:val="00B47AF7"/>
    <w:rsid w:val="00B50084"/>
    <w:rsid w:val="00B51893"/>
    <w:rsid w:val="00B51BC2"/>
    <w:rsid w:val="00B54DDD"/>
    <w:rsid w:val="00B60604"/>
    <w:rsid w:val="00B60F85"/>
    <w:rsid w:val="00B60FF0"/>
    <w:rsid w:val="00B6152C"/>
    <w:rsid w:val="00B64F68"/>
    <w:rsid w:val="00B65538"/>
    <w:rsid w:val="00B70E35"/>
    <w:rsid w:val="00B7247D"/>
    <w:rsid w:val="00B72643"/>
    <w:rsid w:val="00B7405F"/>
    <w:rsid w:val="00B7591B"/>
    <w:rsid w:val="00B764D3"/>
    <w:rsid w:val="00B80209"/>
    <w:rsid w:val="00B84605"/>
    <w:rsid w:val="00B851AA"/>
    <w:rsid w:val="00B8745B"/>
    <w:rsid w:val="00B91468"/>
    <w:rsid w:val="00B91DFA"/>
    <w:rsid w:val="00B94477"/>
    <w:rsid w:val="00B946AF"/>
    <w:rsid w:val="00BA1DD9"/>
    <w:rsid w:val="00BA28A4"/>
    <w:rsid w:val="00BA77BC"/>
    <w:rsid w:val="00BB1C94"/>
    <w:rsid w:val="00BC04CB"/>
    <w:rsid w:val="00BC105A"/>
    <w:rsid w:val="00BC29C3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BD2"/>
    <w:rsid w:val="00BE325D"/>
    <w:rsid w:val="00BE681D"/>
    <w:rsid w:val="00BE786D"/>
    <w:rsid w:val="00BE7E9F"/>
    <w:rsid w:val="00BF068C"/>
    <w:rsid w:val="00BF6369"/>
    <w:rsid w:val="00BF6E92"/>
    <w:rsid w:val="00C024E1"/>
    <w:rsid w:val="00C036EF"/>
    <w:rsid w:val="00C04659"/>
    <w:rsid w:val="00C1353E"/>
    <w:rsid w:val="00C15DE2"/>
    <w:rsid w:val="00C21EA2"/>
    <w:rsid w:val="00C23CA4"/>
    <w:rsid w:val="00C24729"/>
    <w:rsid w:val="00C25F93"/>
    <w:rsid w:val="00C27332"/>
    <w:rsid w:val="00C347A2"/>
    <w:rsid w:val="00C35318"/>
    <w:rsid w:val="00C405D2"/>
    <w:rsid w:val="00C40A1C"/>
    <w:rsid w:val="00C421BB"/>
    <w:rsid w:val="00C4253B"/>
    <w:rsid w:val="00C4342B"/>
    <w:rsid w:val="00C52A84"/>
    <w:rsid w:val="00C565EF"/>
    <w:rsid w:val="00C601D5"/>
    <w:rsid w:val="00C60DEC"/>
    <w:rsid w:val="00C62996"/>
    <w:rsid w:val="00C62FCC"/>
    <w:rsid w:val="00C63772"/>
    <w:rsid w:val="00C65D13"/>
    <w:rsid w:val="00C66C10"/>
    <w:rsid w:val="00C67F99"/>
    <w:rsid w:val="00C7003A"/>
    <w:rsid w:val="00C735F6"/>
    <w:rsid w:val="00C76CAC"/>
    <w:rsid w:val="00C81EC4"/>
    <w:rsid w:val="00C82733"/>
    <w:rsid w:val="00C85EC1"/>
    <w:rsid w:val="00C861A0"/>
    <w:rsid w:val="00C86853"/>
    <w:rsid w:val="00C8687E"/>
    <w:rsid w:val="00C911CE"/>
    <w:rsid w:val="00C960DD"/>
    <w:rsid w:val="00CA6A2F"/>
    <w:rsid w:val="00CA777F"/>
    <w:rsid w:val="00CB14A9"/>
    <w:rsid w:val="00CB15E9"/>
    <w:rsid w:val="00CB2B85"/>
    <w:rsid w:val="00CB30CC"/>
    <w:rsid w:val="00CC28A0"/>
    <w:rsid w:val="00CD1AC9"/>
    <w:rsid w:val="00CD22A5"/>
    <w:rsid w:val="00CD5F24"/>
    <w:rsid w:val="00CD6692"/>
    <w:rsid w:val="00CE5AE5"/>
    <w:rsid w:val="00CF0085"/>
    <w:rsid w:val="00CF24FC"/>
    <w:rsid w:val="00CF26ED"/>
    <w:rsid w:val="00CF2C24"/>
    <w:rsid w:val="00CF45EB"/>
    <w:rsid w:val="00CF5F9B"/>
    <w:rsid w:val="00D00036"/>
    <w:rsid w:val="00D003F0"/>
    <w:rsid w:val="00D00FF0"/>
    <w:rsid w:val="00D013D3"/>
    <w:rsid w:val="00D01BA9"/>
    <w:rsid w:val="00D022CB"/>
    <w:rsid w:val="00D026BC"/>
    <w:rsid w:val="00D035B4"/>
    <w:rsid w:val="00D059C9"/>
    <w:rsid w:val="00D0619A"/>
    <w:rsid w:val="00D06DD2"/>
    <w:rsid w:val="00D06FE1"/>
    <w:rsid w:val="00D113AF"/>
    <w:rsid w:val="00D1292C"/>
    <w:rsid w:val="00D14D61"/>
    <w:rsid w:val="00D1574E"/>
    <w:rsid w:val="00D1756F"/>
    <w:rsid w:val="00D176DF"/>
    <w:rsid w:val="00D20D1E"/>
    <w:rsid w:val="00D21717"/>
    <w:rsid w:val="00D21FE4"/>
    <w:rsid w:val="00D25729"/>
    <w:rsid w:val="00D301EF"/>
    <w:rsid w:val="00D4035E"/>
    <w:rsid w:val="00D4178F"/>
    <w:rsid w:val="00D425AF"/>
    <w:rsid w:val="00D43762"/>
    <w:rsid w:val="00D5033E"/>
    <w:rsid w:val="00D511B8"/>
    <w:rsid w:val="00D53BCE"/>
    <w:rsid w:val="00D54349"/>
    <w:rsid w:val="00D547C7"/>
    <w:rsid w:val="00D6043D"/>
    <w:rsid w:val="00D608B7"/>
    <w:rsid w:val="00D61376"/>
    <w:rsid w:val="00D73B09"/>
    <w:rsid w:val="00D76DF7"/>
    <w:rsid w:val="00D815E3"/>
    <w:rsid w:val="00D82203"/>
    <w:rsid w:val="00D82402"/>
    <w:rsid w:val="00D86849"/>
    <w:rsid w:val="00D871B1"/>
    <w:rsid w:val="00D87ADF"/>
    <w:rsid w:val="00D90030"/>
    <w:rsid w:val="00D9019E"/>
    <w:rsid w:val="00D90D3C"/>
    <w:rsid w:val="00D92C5E"/>
    <w:rsid w:val="00D95C22"/>
    <w:rsid w:val="00DA50B2"/>
    <w:rsid w:val="00DA67F7"/>
    <w:rsid w:val="00DB1705"/>
    <w:rsid w:val="00DB25C4"/>
    <w:rsid w:val="00DB669A"/>
    <w:rsid w:val="00DB6AEB"/>
    <w:rsid w:val="00DB7805"/>
    <w:rsid w:val="00DC0A75"/>
    <w:rsid w:val="00DC145F"/>
    <w:rsid w:val="00DC190D"/>
    <w:rsid w:val="00DC50EE"/>
    <w:rsid w:val="00DC761E"/>
    <w:rsid w:val="00DD4C89"/>
    <w:rsid w:val="00DD6965"/>
    <w:rsid w:val="00DD6975"/>
    <w:rsid w:val="00DE1F2E"/>
    <w:rsid w:val="00DE3CE1"/>
    <w:rsid w:val="00DE5774"/>
    <w:rsid w:val="00DE7983"/>
    <w:rsid w:val="00DE79C9"/>
    <w:rsid w:val="00DF093C"/>
    <w:rsid w:val="00DF1793"/>
    <w:rsid w:val="00DF3604"/>
    <w:rsid w:val="00DF363D"/>
    <w:rsid w:val="00DF42ED"/>
    <w:rsid w:val="00DF4C2C"/>
    <w:rsid w:val="00E03D3D"/>
    <w:rsid w:val="00E04437"/>
    <w:rsid w:val="00E04491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DEE"/>
    <w:rsid w:val="00E22594"/>
    <w:rsid w:val="00E23A2A"/>
    <w:rsid w:val="00E27F67"/>
    <w:rsid w:val="00E3228A"/>
    <w:rsid w:val="00E34E74"/>
    <w:rsid w:val="00E357F6"/>
    <w:rsid w:val="00E36A66"/>
    <w:rsid w:val="00E40EB6"/>
    <w:rsid w:val="00E42425"/>
    <w:rsid w:val="00E42E58"/>
    <w:rsid w:val="00E47A3B"/>
    <w:rsid w:val="00E47D4D"/>
    <w:rsid w:val="00E47E69"/>
    <w:rsid w:val="00E51526"/>
    <w:rsid w:val="00E54C0A"/>
    <w:rsid w:val="00E55914"/>
    <w:rsid w:val="00E55C4B"/>
    <w:rsid w:val="00E6007C"/>
    <w:rsid w:val="00E60A16"/>
    <w:rsid w:val="00E622CE"/>
    <w:rsid w:val="00E628BA"/>
    <w:rsid w:val="00E67813"/>
    <w:rsid w:val="00E67A0E"/>
    <w:rsid w:val="00E721BC"/>
    <w:rsid w:val="00E74488"/>
    <w:rsid w:val="00E7512C"/>
    <w:rsid w:val="00E7655C"/>
    <w:rsid w:val="00E817F2"/>
    <w:rsid w:val="00E84630"/>
    <w:rsid w:val="00E848CA"/>
    <w:rsid w:val="00E856BA"/>
    <w:rsid w:val="00E85A48"/>
    <w:rsid w:val="00E87649"/>
    <w:rsid w:val="00E913D6"/>
    <w:rsid w:val="00E9435C"/>
    <w:rsid w:val="00E96C5A"/>
    <w:rsid w:val="00EA045C"/>
    <w:rsid w:val="00EA1847"/>
    <w:rsid w:val="00EA2E65"/>
    <w:rsid w:val="00EA370B"/>
    <w:rsid w:val="00EA66AD"/>
    <w:rsid w:val="00EA6DD7"/>
    <w:rsid w:val="00EA7481"/>
    <w:rsid w:val="00EB03B2"/>
    <w:rsid w:val="00EB10CA"/>
    <w:rsid w:val="00EB18B8"/>
    <w:rsid w:val="00EB2172"/>
    <w:rsid w:val="00EB3940"/>
    <w:rsid w:val="00EB4D93"/>
    <w:rsid w:val="00EB56B1"/>
    <w:rsid w:val="00EB58A8"/>
    <w:rsid w:val="00EC5CBF"/>
    <w:rsid w:val="00ED433B"/>
    <w:rsid w:val="00ED4C16"/>
    <w:rsid w:val="00ED5C84"/>
    <w:rsid w:val="00ED6688"/>
    <w:rsid w:val="00EE4A4D"/>
    <w:rsid w:val="00EE4D96"/>
    <w:rsid w:val="00EE5726"/>
    <w:rsid w:val="00EE6359"/>
    <w:rsid w:val="00EF252E"/>
    <w:rsid w:val="00EF340B"/>
    <w:rsid w:val="00EF74D7"/>
    <w:rsid w:val="00F01308"/>
    <w:rsid w:val="00F05974"/>
    <w:rsid w:val="00F066AC"/>
    <w:rsid w:val="00F14546"/>
    <w:rsid w:val="00F146D2"/>
    <w:rsid w:val="00F17E06"/>
    <w:rsid w:val="00F221AF"/>
    <w:rsid w:val="00F2392D"/>
    <w:rsid w:val="00F24F3B"/>
    <w:rsid w:val="00F30853"/>
    <w:rsid w:val="00F328DD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3232"/>
    <w:rsid w:val="00F6639D"/>
    <w:rsid w:val="00F6674C"/>
    <w:rsid w:val="00F70A59"/>
    <w:rsid w:val="00F7310E"/>
    <w:rsid w:val="00F76680"/>
    <w:rsid w:val="00F775A9"/>
    <w:rsid w:val="00F842A9"/>
    <w:rsid w:val="00F84687"/>
    <w:rsid w:val="00F84AFE"/>
    <w:rsid w:val="00F85D85"/>
    <w:rsid w:val="00F85F72"/>
    <w:rsid w:val="00F90319"/>
    <w:rsid w:val="00F932BC"/>
    <w:rsid w:val="00F96013"/>
    <w:rsid w:val="00FA1D33"/>
    <w:rsid w:val="00FA29FD"/>
    <w:rsid w:val="00FA2B3B"/>
    <w:rsid w:val="00FA752A"/>
    <w:rsid w:val="00FB0C7F"/>
    <w:rsid w:val="00FB59EE"/>
    <w:rsid w:val="00FC0EC8"/>
    <w:rsid w:val="00FC4B9C"/>
    <w:rsid w:val="00FD16E8"/>
    <w:rsid w:val="00FD299D"/>
    <w:rsid w:val="00FE2BEC"/>
    <w:rsid w:val="00FE4EEB"/>
    <w:rsid w:val="00FE5776"/>
    <w:rsid w:val="00FE5C8C"/>
    <w:rsid w:val="00FF1685"/>
    <w:rsid w:val="00FF2146"/>
    <w:rsid w:val="00FF265C"/>
    <w:rsid w:val="00FF2A3B"/>
    <w:rsid w:val="00FF2D5A"/>
    <w:rsid w:val="00FF39DB"/>
    <w:rsid w:val="00FF3DA7"/>
    <w:rsid w:val="00FF51EA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3FA0"/>
  <w15:docId w15:val="{E3C4C86E-3222-481B-B2CE-0E0B4F2E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7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52B8B-3AC5-46E3-A637-F2CD8614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Ланько</dc:creator>
  <cp:lastModifiedBy>Пользователь</cp:lastModifiedBy>
  <cp:revision>2</cp:revision>
  <cp:lastPrinted>2015-11-20T14:09:00Z</cp:lastPrinted>
  <dcterms:created xsi:type="dcterms:W3CDTF">2019-04-18T09:44:00Z</dcterms:created>
  <dcterms:modified xsi:type="dcterms:W3CDTF">2019-04-18T09:44:00Z</dcterms:modified>
</cp:coreProperties>
</file>